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933" w:rsidRPr="00BB5914" w:rsidRDefault="00533933" w:rsidP="00533933">
      <w:pPr>
        <w:pStyle w:val="Heading1"/>
        <w:spacing w:before="0" w:after="0"/>
        <w:rPr>
          <w:sz w:val="22"/>
          <w:szCs w:val="22"/>
        </w:rPr>
      </w:pPr>
      <w:r w:rsidRPr="00BB5914">
        <w:rPr>
          <w:sz w:val="22"/>
          <w:szCs w:val="22"/>
        </w:rPr>
        <w:t>Western Sydney Region RTO</w:t>
      </w:r>
    </w:p>
    <w:p w:rsidR="00533933" w:rsidRDefault="00533933" w:rsidP="00533933">
      <w:pPr>
        <w:rPr>
          <w:rFonts w:ascii="Arial" w:hAnsi="Arial" w:cs="Arial"/>
          <w:b/>
          <w:sz w:val="22"/>
          <w:szCs w:val="22"/>
        </w:rPr>
      </w:pPr>
      <w:r w:rsidRPr="00BB5914">
        <w:rPr>
          <w:rFonts w:ascii="Arial" w:hAnsi="Arial" w:cs="Arial"/>
          <w:b/>
          <w:sz w:val="22"/>
          <w:szCs w:val="22"/>
        </w:rPr>
        <w:t>Assessment Package</w:t>
      </w:r>
    </w:p>
    <w:p w:rsidR="00533933" w:rsidRPr="00BB5914" w:rsidRDefault="00533933" w:rsidP="00533933">
      <w:pPr>
        <w:rPr>
          <w:rFonts w:ascii="Arial" w:hAnsi="Arial" w:cs="Arial"/>
          <w:b/>
          <w:sz w:val="22"/>
          <w:szCs w:val="22"/>
        </w:rPr>
      </w:pPr>
    </w:p>
    <w:p w:rsidR="00533933" w:rsidRDefault="00533933" w:rsidP="00EE6C2A">
      <w:pPr>
        <w:jc w:val="center"/>
        <w:rPr>
          <w:rFonts w:ascii="Arial" w:hAnsi="Arial" w:cs="Arial"/>
          <w:b/>
          <w:sz w:val="32"/>
          <w:szCs w:val="32"/>
        </w:rPr>
      </w:pPr>
      <w:r>
        <w:rPr>
          <w:rFonts w:ascii="Arial" w:hAnsi="Arial" w:cs="Arial"/>
          <w:b/>
          <w:sz w:val="32"/>
          <w:szCs w:val="32"/>
        </w:rPr>
        <w:t>Package Overview for Assessors</w:t>
      </w:r>
      <w:r w:rsidR="00DC43C0">
        <w:rPr>
          <w:rFonts w:ascii="Arial" w:hAnsi="Arial" w:cs="Arial"/>
          <w:b/>
          <w:sz w:val="32"/>
          <w:szCs w:val="32"/>
        </w:rPr>
        <w:t xml:space="preserve">         </w:t>
      </w:r>
      <w:r w:rsidR="00DC43C0">
        <w:rPr>
          <w:noProof/>
          <w:color w:val="1F497D"/>
          <w:lang w:val="en-AU" w:eastAsia="en-AU"/>
        </w:rPr>
        <w:drawing>
          <wp:inline distT="0" distB="0" distL="0" distR="0">
            <wp:extent cx="1181100" cy="533400"/>
            <wp:effectExtent l="19050" t="0" r="0" b="0"/>
            <wp:docPr id="17" name="Picture 17" descr="https://detwww.det.nsw.edu.au/media/downloads/deptresources/templates/visualstyle/thelogo/det_f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detwww.det.nsw.edu.au/media/downloads/deptresources/templates/visualstyle/thelogo/det_full.gif"/>
                    <pic:cNvPicPr>
                      <a:picLocks noChangeAspect="1" noChangeArrowheads="1"/>
                    </pic:cNvPicPr>
                  </pic:nvPicPr>
                  <pic:blipFill>
                    <a:blip r:embed="rId7" r:link="rId8"/>
                    <a:srcRect/>
                    <a:stretch>
                      <a:fillRect/>
                    </a:stretch>
                  </pic:blipFill>
                  <pic:spPr bwMode="auto">
                    <a:xfrm>
                      <a:off x="0" y="0"/>
                      <a:ext cx="1181100" cy="533400"/>
                    </a:xfrm>
                    <a:prstGeom prst="rect">
                      <a:avLst/>
                    </a:prstGeom>
                    <a:noFill/>
                    <a:ln w="9525">
                      <a:noFill/>
                      <a:miter lim="800000"/>
                      <a:headEnd/>
                      <a:tailEnd/>
                    </a:ln>
                  </pic:spPr>
                </pic:pic>
              </a:graphicData>
            </a:graphic>
          </wp:inline>
        </w:drawing>
      </w:r>
    </w:p>
    <w:p w:rsidR="00D91946" w:rsidRPr="00543461" w:rsidRDefault="00D91946" w:rsidP="00EE6C2A">
      <w:pPr>
        <w:jc w:val="center"/>
        <w:rPr>
          <w:rFonts w:ascii="Arial" w:hAnsi="Arial" w:cs="Arial"/>
          <w:b/>
          <w:sz w:val="32"/>
          <w:szCs w:val="32"/>
        </w:rPr>
      </w:pPr>
    </w:p>
    <w:tbl>
      <w:tblPr>
        <w:tblW w:w="936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1"/>
        <w:gridCol w:w="1260"/>
        <w:gridCol w:w="6480"/>
      </w:tblGrid>
      <w:tr w:rsidR="00533933" w:rsidRPr="00ED0EFF" w:rsidTr="006E3A67">
        <w:trPr>
          <w:cantSplit/>
          <w:trHeight w:val="380"/>
        </w:trPr>
        <w:tc>
          <w:tcPr>
            <w:tcW w:w="1621" w:type="dxa"/>
            <w:tcBorders>
              <w:top w:val="single" w:sz="4" w:space="0" w:color="auto"/>
              <w:left w:val="single" w:sz="12" w:space="0" w:color="auto"/>
              <w:bottom w:val="single" w:sz="4" w:space="0" w:color="auto"/>
              <w:right w:val="single" w:sz="4"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Package Number</w:t>
            </w:r>
          </w:p>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 xml:space="preserve">Package Title </w:t>
            </w:r>
          </w:p>
        </w:tc>
        <w:tc>
          <w:tcPr>
            <w:tcW w:w="7740" w:type="dxa"/>
            <w:gridSpan w:val="2"/>
            <w:tcBorders>
              <w:top w:val="single" w:sz="4" w:space="0" w:color="auto"/>
              <w:left w:val="single" w:sz="4" w:space="0" w:color="auto"/>
              <w:bottom w:val="single" w:sz="4" w:space="0" w:color="auto"/>
              <w:right w:val="single" w:sz="12" w:space="0" w:color="auto"/>
            </w:tcBorders>
            <w:vAlign w:val="center"/>
          </w:tcPr>
          <w:p w:rsidR="00533933" w:rsidRDefault="00705DA9" w:rsidP="006B438A">
            <w:pPr>
              <w:spacing w:before="60" w:after="60"/>
              <w:jc w:val="both"/>
              <w:rPr>
                <w:rFonts w:ascii="Arial" w:hAnsi="Arial" w:cs="Arial"/>
                <w:sz w:val="20"/>
                <w:szCs w:val="20"/>
              </w:rPr>
            </w:pPr>
            <w:r w:rsidRPr="00ED0EFF">
              <w:rPr>
                <w:rFonts w:ascii="Arial" w:hAnsi="Arial" w:cs="Arial"/>
                <w:sz w:val="20"/>
                <w:szCs w:val="20"/>
              </w:rPr>
              <w:t xml:space="preserve"> </w:t>
            </w:r>
            <w:r w:rsidR="00F67CFD">
              <w:rPr>
                <w:rFonts w:ascii="Arial" w:hAnsi="Arial" w:cs="Arial"/>
                <w:sz w:val="20"/>
                <w:szCs w:val="20"/>
              </w:rPr>
              <w:t>BSB07 – Package Four</w:t>
            </w:r>
            <w:r w:rsidR="00C617EA">
              <w:rPr>
                <w:rFonts w:ascii="Arial" w:hAnsi="Arial" w:cs="Arial"/>
                <w:sz w:val="20"/>
                <w:szCs w:val="20"/>
              </w:rPr>
              <w:t>.</w:t>
            </w:r>
          </w:p>
          <w:p w:rsidR="00736E2C" w:rsidRDefault="00736E2C" w:rsidP="006B438A">
            <w:pPr>
              <w:spacing w:before="60" w:after="60"/>
              <w:jc w:val="both"/>
              <w:rPr>
                <w:rFonts w:ascii="Arial" w:hAnsi="Arial" w:cs="Arial"/>
                <w:sz w:val="20"/>
                <w:szCs w:val="20"/>
              </w:rPr>
            </w:pPr>
          </w:p>
          <w:p w:rsidR="00327B4C" w:rsidRPr="001C30D7" w:rsidRDefault="00F67CFD" w:rsidP="006B438A">
            <w:pPr>
              <w:spacing w:before="60" w:after="60"/>
              <w:jc w:val="both"/>
              <w:rPr>
                <w:rFonts w:ascii="Arial" w:hAnsi="Arial" w:cs="Arial"/>
                <w:i/>
                <w:sz w:val="28"/>
                <w:szCs w:val="28"/>
              </w:rPr>
            </w:pPr>
            <w:r>
              <w:rPr>
                <w:rFonts w:ascii="Arial" w:hAnsi="Arial" w:cs="Arial"/>
                <w:i/>
                <w:sz w:val="28"/>
                <w:szCs w:val="28"/>
              </w:rPr>
              <w:t>Making a Difference</w:t>
            </w:r>
          </w:p>
        </w:tc>
      </w:tr>
      <w:tr w:rsidR="00533933" w:rsidRPr="00ED0EFF" w:rsidTr="006E3A67">
        <w:trPr>
          <w:cantSplit/>
          <w:trHeight w:val="423"/>
        </w:trPr>
        <w:tc>
          <w:tcPr>
            <w:tcW w:w="1621" w:type="dxa"/>
            <w:tcBorders>
              <w:left w:val="single" w:sz="12" w:space="0" w:color="auto"/>
              <w:bottom w:val="single" w:sz="4"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Training Package</w:t>
            </w:r>
          </w:p>
        </w:tc>
        <w:tc>
          <w:tcPr>
            <w:tcW w:w="7740" w:type="dxa"/>
            <w:gridSpan w:val="2"/>
            <w:tcBorders>
              <w:bottom w:val="single" w:sz="4" w:space="0" w:color="auto"/>
              <w:right w:val="single" w:sz="12" w:space="0" w:color="auto"/>
            </w:tcBorders>
            <w:vAlign w:val="center"/>
          </w:tcPr>
          <w:p w:rsidR="00533933" w:rsidRPr="00ED0EFF" w:rsidRDefault="00424A74" w:rsidP="000822DA">
            <w:pPr>
              <w:spacing w:before="60" w:after="60"/>
              <w:jc w:val="both"/>
              <w:rPr>
                <w:rFonts w:ascii="Arial" w:hAnsi="Arial" w:cs="Arial"/>
                <w:sz w:val="20"/>
                <w:szCs w:val="20"/>
              </w:rPr>
            </w:pPr>
            <w:r w:rsidRPr="00ED0EFF">
              <w:rPr>
                <w:rFonts w:ascii="Arial" w:hAnsi="Arial" w:cs="Arial"/>
                <w:sz w:val="20"/>
                <w:szCs w:val="20"/>
              </w:rPr>
              <w:t xml:space="preserve"> Business Services (BSB</w:t>
            </w:r>
            <w:r w:rsidR="000822DA">
              <w:rPr>
                <w:rFonts w:ascii="Arial" w:hAnsi="Arial" w:cs="Arial"/>
                <w:sz w:val="20"/>
                <w:szCs w:val="20"/>
              </w:rPr>
              <w:t>07)</w:t>
            </w:r>
          </w:p>
        </w:tc>
      </w:tr>
      <w:tr w:rsidR="00533933" w:rsidRPr="00ED0EFF" w:rsidTr="006E3A67">
        <w:trPr>
          <w:cantSplit/>
          <w:trHeight w:val="380"/>
        </w:trPr>
        <w:tc>
          <w:tcPr>
            <w:tcW w:w="1621" w:type="dxa"/>
            <w:tcBorders>
              <w:left w:val="single" w:sz="12"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Unit(s) /Elements to be assessed by this package:</w:t>
            </w:r>
          </w:p>
        </w:tc>
        <w:tc>
          <w:tcPr>
            <w:tcW w:w="7740" w:type="dxa"/>
            <w:gridSpan w:val="2"/>
            <w:tcBorders>
              <w:right w:val="single" w:sz="12" w:space="0" w:color="auto"/>
            </w:tcBorders>
            <w:vAlign w:val="center"/>
          </w:tcPr>
          <w:p w:rsidR="00F67CFD" w:rsidRDefault="00F67CFD" w:rsidP="000822DA">
            <w:pPr>
              <w:pStyle w:val="Header"/>
              <w:rPr>
                <w:rFonts w:cs="Arial"/>
              </w:rPr>
            </w:pPr>
            <w:r w:rsidRPr="0003468C">
              <w:rPr>
                <w:rFonts w:ascii="Calibri" w:hAnsi="Calibri" w:cs="Arial"/>
                <w:sz w:val="22"/>
                <w:szCs w:val="22"/>
              </w:rPr>
              <w:t>BSBWOR203A</w:t>
            </w:r>
            <w:r>
              <w:rPr>
                <w:rFonts w:cs="Arial"/>
              </w:rPr>
              <w:t xml:space="preserve"> </w:t>
            </w:r>
            <w:r w:rsidR="00C926EA">
              <w:rPr>
                <w:rFonts w:cs="Arial"/>
              </w:rPr>
              <w:t>: Work effectively with Others</w:t>
            </w:r>
          </w:p>
          <w:p w:rsidR="0041302E" w:rsidRDefault="0041302E" w:rsidP="0041302E">
            <w:pPr>
              <w:pStyle w:val="Header"/>
              <w:numPr>
                <w:ilvl w:val="0"/>
                <w:numId w:val="23"/>
              </w:numPr>
              <w:rPr>
                <w:rFonts w:cs="Arial"/>
              </w:rPr>
            </w:pPr>
            <w:r>
              <w:rPr>
                <w:rFonts w:cs="Arial"/>
              </w:rPr>
              <w:t>Develop effective workplace relations</w:t>
            </w:r>
          </w:p>
          <w:p w:rsidR="0041302E" w:rsidRDefault="0041302E" w:rsidP="0041302E">
            <w:pPr>
              <w:pStyle w:val="Header"/>
              <w:numPr>
                <w:ilvl w:val="0"/>
                <w:numId w:val="23"/>
              </w:numPr>
              <w:rPr>
                <w:rFonts w:cs="Arial"/>
              </w:rPr>
            </w:pPr>
            <w:r>
              <w:rPr>
                <w:rFonts w:cs="Arial"/>
              </w:rPr>
              <w:t>Contribute to workgroup activities</w:t>
            </w:r>
          </w:p>
          <w:p w:rsidR="0041302E" w:rsidRDefault="0041302E" w:rsidP="0041302E">
            <w:pPr>
              <w:pStyle w:val="Header"/>
              <w:numPr>
                <w:ilvl w:val="0"/>
                <w:numId w:val="23"/>
              </w:numPr>
              <w:rPr>
                <w:rFonts w:cs="Arial"/>
              </w:rPr>
            </w:pPr>
            <w:r>
              <w:rPr>
                <w:rFonts w:cs="Arial"/>
              </w:rPr>
              <w:t>Deal effectively with issues, problems and conflict</w:t>
            </w:r>
          </w:p>
          <w:p w:rsidR="0041302E" w:rsidRDefault="0041302E" w:rsidP="000822DA">
            <w:pPr>
              <w:pStyle w:val="Header"/>
              <w:rPr>
                <w:rFonts w:cs="Arial"/>
              </w:rPr>
            </w:pPr>
          </w:p>
          <w:p w:rsidR="000822DA" w:rsidRDefault="00C926EA" w:rsidP="000822DA">
            <w:pPr>
              <w:pStyle w:val="Header"/>
              <w:rPr>
                <w:rFonts w:cs="Arial"/>
              </w:rPr>
            </w:pPr>
            <w:r w:rsidRPr="0003468C">
              <w:rPr>
                <w:rFonts w:ascii="Calibri" w:hAnsi="Calibri" w:cs="Arial"/>
                <w:sz w:val="22"/>
                <w:szCs w:val="22"/>
              </w:rPr>
              <w:t>BSBCUS201A</w:t>
            </w:r>
            <w:r w:rsidRPr="00ED0EFF">
              <w:rPr>
                <w:rFonts w:cs="Arial"/>
              </w:rPr>
              <w:t xml:space="preserve"> </w:t>
            </w:r>
            <w:r>
              <w:rPr>
                <w:rFonts w:cs="Arial"/>
              </w:rPr>
              <w:t>: Deliver a service to customers</w:t>
            </w:r>
          </w:p>
          <w:p w:rsidR="0041302E" w:rsidRDefault="0041302E" w:rsidP="0041302E">
            <w:pPr>
              <w:pStyle w:val="Header"/>
              <w:numPr>
                <w:ilvl w:val="0"/>
                <w:numId w:val="22"/>
              </w:numPr>
              <w:rPr>
                <w:rFonts w:cs="Arial"/>
              </w:rPr>
            </w:pPr>
            <w:r>
              <w:rPr>
                <w:rFonts w:cs="Arial"/>
              </w:rPr>
              <w:t>Establish contact with customers</w:t>
            </w:r>
          </w:p>
          <w:p w:rsidR="0041302E" w:rsidRDefault="0041302E" w:rsidP="0041302E">
            <w:pPr>
              <w:pStyle w:val="Header"/>
              <w:numPr>
                <w:ilvl w:val="0"/>
                <w:numId w:val="22"/>
              </w:numPr>
              <w:rPr>
                <w:rFonts w:cs="Arial"/>
              </w:rPr>
            </w:pPr>
            <w:r>
              <w:rPr>
                <w:rFonts w:cs="Arial"/>
              </w:rPr>
              <w:t>Identify customer needs</w:t>
            </w:r>
          </w:p>
          <w:p w:rsidR="0041302E" w:rsidRDefault="0041302E" w:rsidP="0041302E">
            <w:pPr>
              <w:pStyle w:val="Header"/>
              <w:numPr>
                <w:ilvl w:val="0"/>
                <w:numId w:val="22"/>
              </w:numPr>
              <w:rPr>
                <w:rFonts w:cs="Arial"/>
              </w:rPr>
            </w:pPr>
            <w:r>
              <w:rPr>
                <w:rFonts w:cs="Arial"/>
              </w:rPr>
              <w:t>Deliver service to customers.</w:t>
            </w:r>
          </w:p>
          <w:p w:rsidR="0041302E" w:rsidRDefault="0041302E" w:rsidP="0041302E">
            <w:pPr>
              <w:pStyle w:val="Header"/>
              <w:numPr>
                <w:ilvl w:val="0"/>
                <w:numId w:val="22"/>
              </w:numPr>
              <w:rPr>
                <w:rFonts w:cs="Arial"/>
              </w:rPr>
            </w:pPr>
            <w:r>
              <w:rPr>
                <w:rFonts w:cs="Arial"/>
              </w:rPr>
              <w:t>Process customer feedback</w:t>
            </w:r>
          </w:p>
          <w:p w:rsidR="00DC43C0" w:rsidRPr="00ED0EFF" w:rsidRDefault="00DC43C0" w:rsidP="00DC43C0">
            <w:pPr>
              <w:pStyle w:val="Header"/>
              <w:ind w:left="720"/>
              <w:rPr>
                <w:rFonts w:cs="Arial"/>
              </w:rPr>
            </w:pPr>
          </w:p>
        </w:tc>
      </w:tr>
      <w:tr w:rsidR="00533933" w:rsidRPr="00ED0EFF" w:rsidTr="006E3A67">
        <w:trPr>
          <w:cantSplit/>
          <w:trHeight w:val="380"/>
        </w:trPr>
        <w:tc>
          <w:tcPr>
            <w:tcW w:w="1621" w:type="dxa"/>
            <w:tcBorders>
              <w:left w:val="single" w:sz="12" w:space="0" w:color="auto"/>
              <w:bottom w:val="single" w:sz="4" w:space="0" w:color="auto"/>
            </w:tcBorders>
            <w:shd w:val="pct15" w:color="auto" w:fill="FFFFFF"/>
          </w:tcPr>
          <w:p w:rsidR="00533933" w:rsidRPr="00ED0EFF" w:rsidRDefault="00533933" w:rsidP="00C6000B">
            <w:pPr>
              <w:rPr>
                <w:rFonts w:ascii="Arial" w:hAnsi="Arial" w:cs="Arial"/>
                <w:b/>
                <w:sz w:val="20"/>
                <w:szCs w:val="20"/>
              </w:rPr>
            </w:pPr>
            <w:r w:rsidRPr="00ED0EFF">
              <w:rPr>
                <w:rFonts w:ascii="Arial" w:hAnsi="Arial" w:cs="Arial"/>
                <w:b/>
                <w:sz w:val="20"/>
                <w:szCs w:val="20"/>
              </w:rPr>
              <w:t xml:space="preserve">Package contents and information  for assessors  </w:t>
            </w:r>
          </w:p>
        </w:tc>
        <w:tc>
          <w:tcPr>
            <w:tcW w:w="1260" w:type="dxa"/>
            <w:tcBorders>
              <w:bottom w:val="single" w:sz="4" w:space="0" w:color="auto"/>
            </w:tcBorders>
          </w:tcPr>
          <w:p w:rsidR="00327B4C" w:rsidRDefault="00327B4C" w:rsidP="00C6000B">
            <w:pPr>
              <w:rPr>
                <w:rFonts w:ascii="Arial" w:hAnsi="Arial" w:cs="Arial"/>
                <w:b/>
                <w:sz w:val="20"/>
                <w:szCs w:val="20"/>
              </w:rPr>
            </w:pPr>
          </w:p>
          <w:p w:rsidR="00533933" w:rsidRPr="00ED0EFF" w:rsidRDefault="00533933" w:rsidP="00C6000B">
            <w:pPr>
              <w:rPr>
                <w:rFonts w:ascii="Arial" w:hAnsi="Arial" w:cs="Arial"/>
                <w:b/>
                <w:sz w:val="20"/>
                <w:szCs w:val="20"/>
              </w:rPr>
            </w:pPr>
            <w:r w:rsidRPr="00ED0EFF">
              <w:rPr>
                <w:rFonts w:ascii="Arial" w:hAnsi="Arial" w:cs="Arial"/>
                <w:b/>
                <w:sz w:val="20"/>
                <w:szCs w:val="20"/>
              </w:rPr>
              <w:t>Page</w:t>
            </w:r>
            <w:r w:rsidR="00ED0EFF">
              <w:rPr>
                <w:rFonts w:ascii="Arial" w:hAnsi="Arial" w:cs="Arial"/>
                <w:b/>
                <w:sz w:val="20"/>
                <w:szCs w:val="20"/>
              </w:rPr>
              <w:t>s</w:t>
            </w:r>
            <w:r w:rsidRPr="00ED0EFF">
              <w:rPr>
                <w:rFonts w:ascii="Arial" w:hAnsi="Arial" w:cs="Arial"/>
                <w:b/>
                <w:sz w:val="20"/>
                <w:szCs w:val="20"/>
              </w:rPr>
              <w:t xml:space="preserve"> 2</w:t>
            </w:r>
            <w:r w:rsidR="001E1059">
              <w:rPr>
                <w:rFonts w:ascii="Arial" w:hAnsi="Arial" w:cs="Arial"/>
                <w:b/>
                <w:sz w:val="20"/>
                <w:szCs w:val="20"/>
              </w:rPr>
              <w:t>-</w:t>
            </w:r>
            <w:r w:rsidR="00DC43C0">
              <w:rPr>
                <w:rFonts w:ascii="Arial" w:hAnsi="Arial" w:cs="Arial"/>
                <w:b/>
                <w:sz w:val="20"/>
                <w:szCs w:val="20"/>
              </w:rPr>
              <w:t>6</w:t>
            </w:r>
            <w:r w:rsidR="00ED0EFF">
              <w:rPr>
                <w:rFonts w:ascii="Arial" w:hAnsi="Arial" w:cs="Arial"/>
                <w:b/>
                <w:sz w:val="20"/>
                <w:szCs w:val="20"/>
              </w:rPr>
              <w:t xml:space="preserve"> </w:t>
            </w:r>
            <w:r w:rsidR="005A49CE" w:rsidRPr="00ED0EFF">
              <w:rPr>
                <w:rFonts w:ascii="Arial" w:hAnsi="Arial" w:cs="Arial"/>
                <w:b/>
                <w:sz w:val="20"/>
                <w:szCs w:val="20"/>
              </w:rPr>
              <w:t xml:space="preserve"> </w:t>
            </w:r>
          </w:p>
          <w:p w:rsidR="00533933" w:rsidRPr="00ED0EFF" w:rsidRDefault="00533933"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533933" w:rsidRPr="00ED0EFF" w:rsidRDefault="00533933" w:rsidP="00C6000B">
            <w:pPr>
              <w:rPr>
                <w:rFonts w:ascii="Arial" w:hAnsi="Arial" w:cs="Arial"/>
                <w:b/>
                <w:sz w:val="20"/>
                <w:szCs w:val="20"/>
              </w:rPr>
            </w:pPr>
          </w:p>
          <w:p w:rsidR="00533933" w:rsidRPr="00ED0EFF" w:rsidRDefault="00533933" w:rsidP="00C6000B">
            <w:pPr>
              <w:rPr>
                <w:rFonts w:ascii="Arial" w:hAnsi="Arial" w:cs="Arial"/>
                <w:sz w:val="20"/>
                <w:szCs w:val="20"/>
              </w:rPr>
            </w:pPr>
          </w:p>
        </w:tc>
        <w:tc>
          <w:tcPr>
            <w:tcW w:w="6480" w:type="dxa"/>
            <w:tcBorders>
              <w:bottom w:val="single" w:sz="4" w:space="0" w:color="auto"/>
              <w:right w:val="single" w:sz="12" w:space="0" w:color="auto"/>
            </w:tcBorders>
            <w:vAlign w:val="center"/>
          </w:tcPr>
          <w:p w:rsidR="00FA11E5" w:rsidRPr="0024002D" w:rsidRDefault="00533933" w:rsidP="00C6000B">
            <w:pPr>
              <w:rPr>
                <w:rFonts w:ascii="Arial" w:hAnsi="Arial" w:cs="Arial"/>
                <w:sz w:val="20"/>
                <w:szCs w:val="20"/>
              </w:rPr>
            </w:pPr>
            <w:r w:rsidRPr="0024002D">
              <w:rPr>
                <w:rFonts w:ascii="Arial" w:hAnsi="Arial" w:cs="Arial"/>
                <w:sz w:val="20"/>
                <w:szCs w:val="20"/>
              </w:rPr>
              <w:t xml:space="preserve">The Assessment Notice includes </w:t>
            </w:r>
            <w:r w:rsidR="005A49CE" w:rsidRPr="0024002D">
              <w:rPr>
                <w:rFonts w:ascii="Arial" w:hAnsi="Arial" w:cs="Arial"/>
                <w:sz w:val="20"/>
                <w:szCs w:val="20"/>
              </w:rPr>
              <w:t>t</w:t>
            </w:r>
            <w:r w:rsidRPr="0024002D">
              <w:rPr>
                <w:rFonts w:ascii="Arial" w:hAnsi="Arial" w:cs="Arial"/>
                <w:sz w:val="20"/>
                <w:szCs w:val="20"/>
              </w:rPr>
              <w:t xml:space="preserve">he </w:t>
            </w:r>
            <w:r w:rsidRPr="0024002D">
              <w:rPr>
                <w:rFonts w:ascii="Arial" w:hAnsi="Arial" w:cs="Arial"/>
                <w:b/>
                <w:sz w:val="20"/>
                <w:szCs w:val="20"/>
              </w:rPr>
              <w:t>task description</w:t>
            </w:r>
            <w:r w:rsidRPr="0024002D">
              <w:rPr>
                <w:rFonts w:ascii="Arial" w:hAnsi="Arial" w:cs="Arial"/>
                <w:sz w:val="20"/>
                <w:szCs w:val="20"/>
              </w:rPr>
              <w:t xml:space="preserve"> </w:t>
            </w:r>
            <w:r w:rsidR="005A49CE" w:rsidRPr="0024002D">
              <w:rPr>
                <w:rFonts w:ascii="Arial" w:hAnsi="Arial" w:cs="Arial"/>
                <w:sz w:val="20"/>
                <w:szCs w:val="20"/>
              </w:rPr>
              <w:t>and</w:t>
            </w:r>
            <w:r w:rsidR="005A49CE" w:rsidRPr="0024002D">
              <w:rPr>
                <w:rFonts w:ascii="Arial" w:hAnsi="Arial" w:cs="Arial"/>
                <w:b/>
                <w:sz w:val="20"/>
                <w:szCs w:val="20"/>
              </w:rPr>
              <w:t xml:space="preserve"> </w:t>
            </w:r>
            <w:r w:rsidRPr="0024002D">
              <w:rPr>
                <w:rFonts w:ascii="Arial" w:hAnsi="Arial" w:cs="Arial"/>
                <w:sz w:val="20"/>
                <w:szCs w:val="20"/>
              </w:rPr>
              <w:t xml:space="preserve">is </w:t>
            </w:r>
            <w:r w:rsidR="005A723C" w:rsidRPr="0024002D">
              <w:rPr>
                <w:rFonts w:ascii="Arial" w:hAnsi="Arial" w:cs="Arial"/>
                <w:sz w:val="20"/>
                <w:szCs w:val="20"/>
              </w:rPr>
              <w:t xml:space="preserve"> </w:t>
            </w:r>
            <w:r w:rsidRPr="0024002D">
              <w:rPr>
                <w:rFonts w:ascii="Arial" w:hAnsi="Arial" w:cs="Arial"/>
                <w:sz w:val="20"/>
                <w:szCs w:val="20"/>
              </w:rPr>
              <w:t xml:space="preserve"> provided to students.</w:t>
            </w:r>
            <w:r w:rsidR="00FA11E5" w:rsidRPr="0024002D">
              <w:rPr>
                <w:rFonts w:ascii="Arial" w:hAnsi="Arial" w:cs="Arial"/>
                <w:sz w:val="20"/>
                <w:szCs w:val="20"/>
              </w:rPr>
              <w:t xml:space="preserve"> </w:t>
            </w:r>
            <w:r w:rsidR="006E3A67" w:rsidRPr="0024002D">
              <w:rPr>
                <w:rFonts w:ascii="Arial" w:hAnsi="Arial" w:cs="Arial"/>
                <w:sz w:val="20"/>
                <w:szCs w:val="20"/>
              </w:rPr>
              <w:t xml:space="preserve">The </w:t>
            </w:r>
            <w:r w:rsidR="00327B4C" w:rsidRPr="0024002D">
              <w:rPr>
                <w:rFonts w:ascii="Arial" w:hAnsi="Arial" w:cs="Arial"/>
                <w:sz w:val="20"/>
                <w:szCs w:val="20"/>
              </w:rPr>
              <w:t xml:space="preserve">task </w:t>
            </w:r>
            <w:r w:rsidR="006E3A67" w:rsidRPr="0024002D">
              <w:rPr>
                <w:rFonts w:ascii="Arial" w:hAnsi="Arial" w:cs="Arial"/>
                <w:sz w:val="20"/>
                <w:szCs w:val="20"/>
              </w:rPr>
              <w:t xml:space="preserve">notice </w:t>
            </w:r>
            <w:r w:rsidR="00327B4C" w:rsidRPr="0024002D">
              <w:rPr>
                <w:rFonts w:ascii="Arial" w:hAnsi="Arial" w:cs="Arial"/>
                <w:sz w:val="20"/>
                <w:szCs w:val="20"/>
              </w:rPr>
              <w:t>should</w:t>
            </w:r>
            <w:r w:rsidR="006E3A67" w:rsidRPr="0024002D">
              <w:rPr>
                <w:rFonts w:ascii="Arial" w:hAnsi="Arial" w:cs="Arial"/>
                <w:sz w:val="20"/>
                <w:szCs w:val="20"/>
              </w:rPr>
              <w:t xml:space="preserve"> </w:t>
            </w:r>
            <w:r w:rsidR="00327B4C" w:rsidRPr="0024002D">
              <w:rPr>
                <w:rFonts w:ascii="Arial" w:hAnsi="Arial" w:cs="Arial"/>
                <w:sz w:val="20"/>
                <w:szCs w:val="20"/>
              </w:rPr>
              <w:t>be</w:t>
            </w:r>
            <w:r w:rsidR="006E3A67" w:rsidRPr="0024002D">
              <w:rPr>
                <w:rFonts w:ascii="Arial" w:hAnsi="Arial" w:cs="Arial"/>
                <w:sz w:val="20"/>
                <w:szCs w:val="20"/>
              </w:rPr>
              <w:t xml:space="preserve"> a</w:t>
            </w:r>
            <w:r w:rsidR="001E1059" w:rsidRPr="0024002D">
              <w:rPr>
                <w:rFonts w:ascii="Arial" w:hAnsi="Arial" w:cs="Arial"/>
                <w:sz w:val="20"/>
                <w:szCs w:val="20"/>
              </w:rPr>
              <w:t>mended to reflect your schools resources.</w:t>
            </w:r>
          </w:p>
          <w:p w:rsidR="00424A74" w:rsidRPr="0024002D" w:rsidRDefault="00424A74" w:rsidP="006E3A67">
            <w:pPr>
              <w:rPr>
                <w:rFonts w:ascii="Arial" w:hAnsi="Arial" w:cs="Arial"/>
                <w:sz w:val="20"/>
                <w:szCs w:val="20"/>
              </w:rPr>
            </w:pPr>
          </w:p>
          <w:p w:rsidR="00424A74" w:rsidRPr="0024002D" w:rsidRDefault="00ED0EFF" w:rsidP="00C6000B">
            <w:pPr>
              <w:pStyle w:val="Heading1"/>
              <w:spacing w:before="0" w:after="0"/>
              <w:rPr>
                <w:b w:val="0"/>
                <w:sz w:val="20"/>
                <w:szCs w:val="20"/>
              </w:rPr>
            </w:pPr>
            <w:r w:rsidRPr="0024002D">
              <w:rPr>
                <w:b w:val="0"/>
                <w:sz w:val="20"/>
                <w:szCs w:val="20"/>
              </w:rPr>
              <w:t>The s</w:t>
            </w:r>
            <w:r w:rsidR="00424A74" w:rsidRPr="0024002D">
              <w:rPr>
                <w:b w:val="0"/>
                <w:sz w:val="20"/>
                <w:szCs w:val="20"/>
              </w:rPr>
              <w:t xml:space="preserve">uggested </w:t>
            </w:r>
            <w:r w:rsidRPr="0024002D">
              <w:rPr>
                <w:b w:val="0"/>
                <w:sz w:val="20"/>
                <w:szCs w:val="20"/>
              </w:rPr>
              <w:t>t</w:t>
            </w:r>
            <w:r w:rsidR="00424A74" w:rsidRPr="0024002D">
              <w:rPr>
                <w:b w:val="0"/>
                <w:sz w:val="20"/>
                <w:szCs w:val="20"/>
              </w:rPr>
              <w:t>imeframe</w:t>
            </w:r>
            <w:r w:rsidRPr="0024002D">
              <w:rPr>
                <w:b w:val="0"/>
                <w:sz w:val="20"/>
                <w:szCs w:val="20"/>
              </w:rPr>
              <w:t xml:space="preserve"> for this activity is </w:t>
            </w:r>
            <w:r w:rsidR="007A1924" w:rsidRPr="00C926EA">
              <w:rPr>
                <w:b w:val="0"/>
                <w:color w:val="FF0000"/>
                <w:sz w:val="20"/>
                <w:szCs w:val="20"/>
                <w:u w:val="single"/>
              </w:rPr>
              <w:t>2 ½ - 3</w:t>
            </w:r>
            <w:r w:rsidR="00424A74" w:rsidRPr="00C926EA">
              <w:rPr>
                <w:b w:val="0"/>
                <w:color w:val="FF0000"/>
                <w:sz w:val="20"/>
                <w:szCs w:val="20"/>
                <w:u w:val="single"/>
              </w:rPr>
              <w:t xml:space="preserve"> hours</w:t>
            </w:r>
            <w:r w:rsidR="00C926EA">
              <w:rPr>
                <w:b w:val="0"/>
                <w:color w:val="FF0000"/>
                <w:sz w:val="20"/>
                <w:szCs w:val="20"/>
                <w:u w:val="single"/>
              </w:rPr>
              <w:t>????</w:t>
            </w:r>
            <w:r w:rsidR="007A1924" w:rsidRPr="0024002D">
              <w:rPr>
                <w:b w:val="0"/>
                <w:sz w:val="20"/>
                <w:szCs w:val="20"/>
              </w:rPr>
              <w:t xml:space="preserve"> </w:t>
            </w:r>
          </w:p>
          <w:p w:rsidR="00533933" w:rsidRPr="0024002D" w:rsidRDefault="00533933" w:rsidP="00C926EA">
            <w:pPr>
              <w:pStyle w:val="Header"/>
              <w:tabs>
                <w:tab w:val="clear" w:pos="4153"/>
                <w:tab w:val="clear" w:pos="8306"/>
                <w:tab w:val="center" w:pos="4320"/>
                <w:tab w:val="right" w:pos="8640"/>
              </w:tabs>
              <w:rPr>
                <w:rFonts w:cs="Arial"/>
              </w:rPr>
            </w:pPr>
          </w:p>
        </w:tc>
      </w:tr>
      <w:tr w:rsidR="00FA11E5" w:rsidRPr="00ED0EFF" w:rsidTr="006E3A67">
        <w:trPr>
          <w:cantSplit/>
          <w:trHeight w:val="380"/>
        </w:trPr>
        <w:tc>
          <w:tcPr>
            <w:tcW w:w="1621" w:type="dxa"/>
            <w:tcBorders>
              <w:left w:val="single" w:sz="12" w:space="0" w:color="auto"/>
              <w:bottom w:val="single" w:sz="4" w:space="0" w:color="auto"/>
            </w:tcBorders>
            <w:shd w:val="pct15" w:color="auto" w:fill="FFFFFF"/>
          </w:tcPr>
          <w:p w:rsidR="00FA11E5" w:rsidRPr="00ED0EFF" w:rsidRDefault="00FA11E5" w:rsidP="006B438A">
            <w:pPr>
              <w:spacing w:before="120" w:after="60"/>
              <w:rPr>
                <w:rFonts w:ascii="Arial" w:hAnsi="Arial" w:cs="Arial"/>
                <w:b/>
                <w:sz w:val="20"/>
                <w:szCs w:val="20"/>
              </w:rPr>
            </w:pPr>
          </w:p>
        </w:tc>
        <w:tc>
          <w:tcPr>
            <w:tcW w:w="1260" w:type="dxa"/>
            <w:tcBorders>
              <w:bottom w:val="single" w:sz="4" w:space="0" w:color="auto"/>
            </w:tcBorders>
          </w:tcPr>
          <w:p w:rsidR="00327B4C" w:rsidRDefault="00327B4C" w:rsidP="006B438A">
            <w:pPr>
              <w:rPr>
                <w:rFonts w:ascii="Arial" w:hAnsi="Arial" w:cs="Arial"/>
                <w:b/>
                <w:sz w:val="20"/>
                <w:szCs w:val="20"/>
              </w:rPr>
            </w:pPr>
          </w:p>
          <w:p w:rsidR="00FA11E5" w:rsidRPr="00ED0EFF" w:rsidRDefault="00EE6C2A" w:rsidP="0094203B">
            <w:pPr>
              <w:rPr>
                <w:rFonts w:ascii="Arial" w:hAnsi="Arial" w:cs="Arial"/>
                <w:b/>
                <w:sz w:val="20"/>
                <w:szCs w:val="20"/>
              </w:rPr>
            </w:pPr>
            <w:r w:rsidRPr="00ED0EFF">
              <w:rPr>
                <w:rFonts w:ascii="Arial" w:hAnsi="Arial" w:cs="Arial"/>
                <w:b/>
                <w:sz w:val="20"/>
                <w:szCs w:val="20"/>
              </w:rPr>
              <w:t>Page</w:t>
            </w:r>
            <w:r w:rsidR="00DC43C0">
              <w:rPr>
                <w:rFonts w:ascii="Arial" w:hAnsi="Arial" w:cs="Arial"/>
                <w:b/>
                <w:sz w:val="20"/>
                <w:szCs w:val="20"/>
              </w:rPr>
              <w:t xml:space="preserve"> 7</w:t>
            </w:r>
            <w:r w:rsidR="0094203B">
              <w:rPr>
                <w:rFonts w:ascii="Arial" w:hAnsi="Arial" w:cs="Arial"/>
                <w:b/>
                <w:sz w:val="20"/>
                <w:szCs w:val="20"/>
              </w:rPr>
              <w:t xml:space="preserve"> </w:t>
            </w:r>
          </w:p>
        </w:tc>
        <w:tc>
          <w:tcPr>
            <w:tcW w:w="6480" w:type="dxa"/>
            <w:tcBorders>
              <w:bottom w:val="single" w:sz="4" w:space="0" w:color="auto"/>
              <w:right w:val="single" w:sz="12" w:space="0" w:color="auto"/>
            </w:tcBorders>
            <w:vAlign w:val="center"/>
          </w:tcPr>
          <w:p w:rsidR="00FA11E5" w:rsidRPr="00ED0EFF" w:rsidRDefault="00EE6C2A" w:rsidP="006B438A">
            <w:pPr>
              <w:rPr>
                <w:rFonts w:ascii="Arial" w:hAnsi="Arial" w:cs="Arial"/>
                <w:sz w:val="20"/>
                <w:szCs w:val="20"/>
              </w:rPr>
            </w:pPr>
            <w:r w:rsidRPr="00ED0EFF">
              <w:rPr>
                <w:rFonts w:ascii="Arial" w:hAnsi="Arial" w:cs="Arial"/>
                <w:sz w:val="20"/>
                <w:szCs w:val="20"/>
              </w:rPr>
              <w:t xml:space="preserve">The </w:t>
            </w:r>
            <w:r w:rsidRPr="00ED0EFF">
              <w:rPr>
                <w:rFonts w:ascii="Arial" w:hAnsi="Arial" w:cs="Arial"/>
                <w:b/>
                <w:sz w:val="20"/>
                <w:szCs w:val="20"/>
              </w:rPr>
              <w:t>Assessment feedback sheet</w:t>
            </w:r>
            <w:r w:rsidRPr="00ED0EFF">
              <w:rPr>
                <w:rFonts w:ascii="Arial" w:hAnsi="Arial" w:cs="Arial"/>
                <w:sz w:val="20"/>
                <w:szCs w:val="20"/>
              </w:rPr>
              <w:t xml:space="preserve"> should be completed by the assessor and provided to the student when all aspects of the task have been completed and additional verbal feedback and opportunities for re- assessment if necessary discussed.</w:t>
            </w:r>
          </w:p>
        </w:tc>
      </w:tr>
      <w:tr w:rsidR="00533933" w:rsidRPr="00ED0EFF" w:rsidTr="006E3A67">
        <w:trPr>
          <w:cantSplit/>
          <w:trHeight w:val="392"/>
        </w:trPr>
        <w:tc>
          <w:tcPr>
            <w:tcW w:w="1621" w:type="dxa"/>
            <w:tcBorders>
              <w:top w:val="single" w:sz="12" w:space="0" w:color="auto"/>
              <w:left w:val="single" w:sz="12" w:space="0" w:color="auto"/>
              <w:bottom w:val="single" w:sz="12" w:space="0" w:color="auto"/>
            </w:tcBorders>
            <w:shd w:val="pct15" w:color="000000" w:fill="FFFFFF"/>
            <w:vAlign w:val="center"/>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Equipment and/or resources required</w:t>
            </w:r>
          </w:p>
        </w:tc>
        <w:tc>
          <w:tcPr>
            <w:tcW w:w="1260" w:type="dxa"/>
            <w:tcBorders>
              <w:top w:val="single" w:sz="12" w:space="0" w:color="auto"/>
              <w:bottom w:val="single" w:sz="12" w:space="0" w:color="auto"/>
            </w:tcBorders>
          </w:tcPr>
          <w:p w:rsidR="00533933" w:rsidRPr="00ED0EFF" w:rsidRDefault="00533933" w:rsidP="006B438A">
            <w:pPr>
              <w:rPr>
                <w:rFonts w:ascii="Arial" w:hAnsi="Arial" w:cs="Arial"/>
                <w:b/>
                <w:sz w:val="20"/>
                <w:szCs w:val="20"/>
              </w:rPr>
            </w:pPr>
          </w:p>
        </w:tc>
        <w:tc>
          <w:tcPr>
            <w:tcW w:w="6480" w:type="dxa"/>
            <w:tcBorders>
              <w:top w:val="single" w:sz="12" w:space="0" w:color="auto"/>
              <w:bottom w:val="single" w:sz="12" w:space="0" w:color="auto"/>
              <w:right w:val="single" w:sz="12" w:space="0" w:color="auto"/>
            </w:tcBorders>
          </w:tcPr>
          <w:p w:rsidR="00424A74" w:rsidRDefault="00424A74" w:rsidP="00ED0EFF">
            <w:pPr>
              <w:pStyle w:val="Header"/>
              <w:tabs>
                <w:tab w:val="clear" w:pos="4153"/>
                <w:tab w:val="clear" w:pos="8306"/>
                <w:tab w:val="center" w:pos="4320"/>
                <w:tab w:val="right" w:pos="8640"/>
              </w:tabs>
              <w:rPr>
                <w:rFonts w:cs="Arial"/>
              </w:rPr>
            </w:pPr>
            <w:r w:rsidRPr="00ED0EFF">
              <w:rPr>
                <w:rFonts w:cs="Arial"/>
              </w:rPr>
              <w:t>Access to personal computer and printer</w:t>
            </w:r>
            <w:r w:rsidR="008E3A8F">
              <w:rPr>
                <w:rFonts w:cs="Arial"/>
              </w:rPr>
              <w:t>.</w:t>
            </w:r>
          </w:p>
          <w:p w:rsidR="008E3A8F" w:rsidRPr="00ED0EFF" w:rsidRDefault="008E3A8F" w:rsidP="00ED0EFF">
            <w:pPr>
              <w:pStyle w:val="Header"/>
              <w:tabs>
                <w:tab w:val="clear" w:pos="4153"/>
                <w:tab w:val="clear" w:pos="8306"/>
                <w:tab w:val="center" w:pos="4320"/>
                <w:tab w:val="right" w:pos="8640"/>
              </w:tabs>
              <w:rPr>
                <w:rFonts w:cs="Arial"/>
              </w:rPr>
            </w:pPr>
            <w:r>
              <w:rPr>
                <w:rFonts w:cs="Arial"/>
              </w:rPr>
              <w:t>Access to internet and email.</w:t>
            </w:r>
          </w:p>
          <w:p w:rsidR="008E3A8F" w:rsidRPr="006E3A67" w:rsidRDefault="008E3A8F" w:rsidP="008D17AA">
            <w:pPr>
              <w:pStyle w:val="Header"/>
              <w:tabs>
                <w:tab w:val="clear" w:pos="4153"/>
                <w:tab w:val="clear" w:pos="8306"/>
                <w:tab w:val="center" w:pos="4320"/>
                <w:tab w:val="right" w:pos="8640"/>
              </w:tabs>
              <w:rPr>
                <w:rFonts w:cs="Arial"/>
              </w:rPr>
            </w:pPr>
            <w:r>
              <w:rPr>
                <w:rFonts w:cs="Arial"/>
              </w:rPr>
              <w:t>.</w:t>
            </w:r>
          </w:p>
        </w:tc>
      </w:tr>
      <w:tr w:rsidR="00533933" w:rsidRPr="00ED0EFF" w:rsidTr="006E3A67">
        <w:trPr>
          <w:cantSplit/>
          <w:trHeight w:val="392"/>
        </w:trPr>
        <w:tc>
          <w:tcPr>
            <w:tcW w:w="1621" w:type="dxa"/>
            <w:tcBorders>
              <w:top w:val="single" w:sz="12" w:space="0" w:color="auto"/>
              <w:left w:val="single" w:sz="12" w:space="0" w:color="auto"/>
              <w:bottom w:val="single" w:sz="12" w:space="0" w:color="auto"/>
            </w:tcBorders>
            <w:shd w:val="pct15" w:color="000000" w:fill="FFFFFF"/>
            <w:vAlign w:val="center"/>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Other comments</w:t>
            </w:r>
          </w:p>
        </w:tc>
        <w:tc>
          <w:tcPr>
            <w:tcW w:w="1260" w:type="dxa"/>
            <w:tcBorders>
              <w:top w:val="single" w:sz="12" w:space="0" w:color="auto"/>
              <w:bottom w:val="single" w:sz="12" w:space="0" w:color="auto"/>
            </w:tcBorders>
          </w:tcPr>
          <w:p w:rsidR="00533933" w:rsidRPr="00ED0EFF" w:rsidRDefault="00533933" w:rsidP="006B438A">
            <w:pPr>
              <w:rPr>
                <w:rFonts w:ascii="Arial" w:hAnsi="Arial" w:cs="Arial"/>
                <w:b/>
                <w:sz w:val="20"/>
                <w:szCs w:val="20"/>
              </w:rPr>
            </w:pPr>
          </w:p>
        </w:tc>
        <w:tc>
          <w:tcPr>
            <w:tcW w:w="6480" w:type="dxa"/>
            <w:tcBorders>
              <w:top w:val="single" w:sz="12" w:space="0" w:color="auto"/>
              <w:bottom w:val="single" w:sz="12" w:space="0" w:color="auto"/>
              <w:right w:val="single" w:sz="12" w:space="0" w:color="auto"/>
            </w:tcBorders>
          </w:tcPr>
          <w:p w:rsidR="006E3A67" w:rsidRDefault="006E3A67" w:rsidP="006E3A67">
            <w:pPr>
              <w:pStyle w:val="Header"/>
              <w:rPr>
                <w:rFonts w:cs="Arial"/>
              </w:rPr>
            </w:pPr>
          </w:p>
          <w:p w:rsidR="00DC43C0" w:rsidRDefault="00DC43C0" w:rsidP="006E3A67">
            <w:pPr>
              <w:pStyle w:val="Header"/>
              <w:rPr>
                <w:rFonts w:cs="Arial"/>
              </w:rPr>
            </w:pPr>
          </w:p>
          <w:p w:rsidR="00DC43C0" w:rsidRDefault="00DC43C0" w:rsidP="006E3A67">
            <w:pPr>
              <w:pStyle w:val="Header"/>
              <w:rPr>
                <w:rFonts w:cs="Arial"/>
              </w:rPr>
            </w:pPr>
          </w:p>
          <w:p w:rsidR="00DC43C0" w:rsidRDefault="00DC43C0" w:rsidP="006E3A67">
            <w:pPr>
              <w:pStyle w:val="Header"/>
              <w:rPr>
                <w:rFonts w:cs="Arial"/>
              </w:rPr>
            </w:pPr>
          </w:p>
          <w:p w:rsidR="00DC43C0" w:rsidRPr="006E3A67" w:rsidRDefault="00DC43C0" w:rsidP="006E3A67">
            <w:pPr>
              <w:pStyle w:val="Header"/>
              <w:rPr>
                <w:rFonts w:cs="Arial"/>
              </w:rPr>
            </w:pPr>
          </w:p>
        </w:tc>
      </w:tr>
    </w:tbl>
    <w:p w:rsidR="004E2E22" w:rsidRPr="004E2E22" w:rsidRDefault="00533933" w:rsidP="00D85BED">
      <w:pPr>
        <w:pStyle w:val="Heading1"/>
        <w:spacing w:before="0" w:after="0"/>
        <w:jc w:val="center"/>
        <w:rPr>
          <w:sz w:val="22"/>
          <w:szCs w:val="22"/>
        </w:rPr>
      </w:pPr>
      <w:r>
        <w:rPr>
          <w:sz w:val="22"/>
          <w:szCs w:val="22"/>
        </w:rPr>
        <w:br w:type="page"/>
      </w:r>
      <w:r w:rsidR="004E2E22" w:rsidRPr="004E2E22">
        <w:rPr>
          <w:sz w:val="22"/>
          <w:szCs w:val="22"/>
        </w:rPr>
        <w:lastRenderedPageBreak/>
        <w:t xml:space="preserve">Western Sydney Region </w:t>
      </w:r>
    </w:p>
    <w:p w:rsidR="00AF1723" w:rsidRPr="004E2E22" w:rsidRDefault="00AF1723" w:rsidP="004E2E22">
      <w:pPr>
        <w:pStyle w:val="Heading1"/>
        <w:spacing w:before="0" w:after="0"/>
        <w:jc w:val="center"/>
        <w:rPr>
          <w:sz w:val="22"/>
          <w:szCs w:val="22"/>
        </w:rPr>
      </w:pPr>
      <w:r w:rsidRPr="004E2E22">
        <w:rPr>
          <w:sz w:val="22"/>
          <w:szCs w:val="22"/>
        </w:rPr>
        <w:t>Vocational Education and Training</w:t>
      </w:r>
    </w:p>
    <w:p w:rsidR="00AF1723" w:rsidRDefault="00AF1723" w:rsidP="004E2E22">
      <w:pPr>
        <w:pStyle w:val="Heading3"/>
        <w:spacing w:before="0" w:after="0"/>
        <w:jc w:val="center"/>
        <w:rPr>
          <w:rFonts w:ascii="Arial" w:hAnsi="Arial" w:cs="Arial"/>
          <w:szCs w:val="22"/>
        </w:rPr>
      </w:pPr>
      <w:r w:rsidRPr="004E2E22">
        <w:rPr>
          <w:rFonts w:ascii="Arial" w:hAnsi="Arial" w:cs="Arial"/>
          <w:szCs w:val="22"/>
        </w:rPr>
        <w:t>Assessment Notice</w:t>
      </w:r>
      <w:r w:rsidR="004E2E22" w:rsidRPr="004E2E22">
        <w:rPr>
          <w:rFonts w:ascii="Arial" w:hAnsi="Arial" w:cs="Arial"/>
          <w:szCs w:val="22"/>
        </w:rPr>
        <w:t xml:space="preserve"> </w:t>
      </w:r>
      <w:r w:rsidR="000B6D2D">
        <w:rPr>
          <w:rFonts w:ascii="Arial" w:hAnsi="Arial" w:cs="Arial"/>
          <w:szCs w:val="22"/>
        </w:rPr>
        <w:t xml:space="preserve"> </w:t>
      </w:r>
    </w:p>
    <w:p w:rsidR="004E2E22" w:rsidRPr="000B6D2D" w:rsidRDefault="000B6D2D" w:rsidP="000B6D2D">
      <w:pPr>
        <w:ind w:left="1440" w:firstLine="720"/>
        <w:rPr>
          <w:rFonts w:ascii="Arial" w:hAnsi="Arial" w:cs="Arial"/>
          <w:b/>
          <w:lang w:val="en-AU"/>
        </w:rPr>
      </w:pPr>
      <w:r>
        <w:rPr>
          <w:rFonts w:ascii="Arial" w:hAnsi="Arial" w:cs="Arial"/>
          <w:b/>
          <w:sz w:val="22"/>
        </w:rPr>
        <w:t xml:space="preserve">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
        <w:gridCol w:w="9238"/>
      </w:tblGrid>
      <w:tr w:rsidR="00AF1723" w:rsidRPr="00B94399" w:rsidTr="00123A51">
        <w:trPr>
          <w:trHeight w:val="453"/>
        </w:trPr>
        <w:tc>
          <w:tcPr>
            <w:tcW w:w="5000" w:type="pct"/>
            <w:gridSpan w:val="2"/>
            <w:vAlign w:val="center"/>
          </w:tcPr>
          <w:p w:rsidR="00AF1723" w:rsidRPr="00B94399" w:rsidRDefault="00AF1723" w:rsidP="007E013D">
            <w:pPr>
              <w:rPr>
                <w:rFonts w:ascii="Arial" w:hAnsi="Arial" w:cs="Arial"/>
                <w:sz w:val="22"/>
                <w:szCs w:val="22"/>
                <w:lang w:val="en-US"/>
              </w:rPr>
            </w:pPr>
            <w:r w:rsidRPr="00B94399">
              <w:rPr>
                <w:rFonts w:ascii="Arial" w:hAnsi="Arial" w:cs="Arial"/>
                <w:b/>
                <w:sz w:val="22"/>
                <w:szCs w:val="22"/>
                <w:lang w:val="en-US"/>
              </w:rPr>
              <w:t xml:space="preserve">VET Framework:  </w:t>
            </w:r>
            <w:r w:rsidR="00705DA9">
              <w:rPr>
                <w:rFonts w:ascii="Arial" w:hAnsi="Arial" w:cs="Arial"/>
                <w:b/>
                <w:sz w:val="22"/>
                <w:szCs w:val="22"/>
                <w:lang w:val="en-US"/>
              </w:rPr>
              <w:t xml:space="preserve"> </w:t>
            </w:r>
            <w:r w:rsidR="006E3A67">
              <w:rPr>
                <w:rFonts w:ascii="Arial" w:hAnsi="Arial" w:cs="Arial"/>
                <w:b/>
                <w:sz w:val="22"/>
                <w:szCs w:val="22"/>
                <w:lang w:val="en-US"/>
              </w:rPr>
              <w:t>Business Services</w:t>
            </w:r>
          </w:p>
        </w:tc>
      </w:tr>
      <w:tr w:rsidR="00AF1723" w:rsidRPr="00B94399" w:rsidTr="00123A51">
        <w:trPr>
          <w:trHeight w:val="453"/>
        </w:trPr>
        <w:tc>
          <w:tcPr>
            <w:tcW w:w="5000" w:type="pct"/>
            <w:gridSpan w:val="2"/>
            <w:vAlign w:val="center"/>
          </w:tcPr>
          <w:p w:rsidR="00AF1723" w:rsidRPr="00B94399" w:rsidRDefault="00AF1723" w:rsidP="007E013D">
            <w:pPr>
              <w:rPr>
                <w:rFonts w:ascii="Arial" w:hAnsi="Arial" w:cs="Arial"/>
                <w:sz w:val="22"/>
                <w:szCs w:val="22"/>
                <w:lang w:val="en-US"/>
              </w:rPr>
            </w:pPr>
            <w:r w:rsidRPr="00B94399">
              <w:rPr>
                <w:rFonts w:ascii="Arial" w:hAnsi="Arial" w:cs="Arial"/>
                <w:b/>
                <w:sz w:val="22"/>
                <w:szCs w:val="22"/>
                <w:lang w:val="en-US"/>
              </w:rPr>
              <w:t xml:space="preserve">Assessor / Teacher: </w:t>
            </w:r>
          </w:p>
        </w:tc>
      </w:tr>
      <w:tr w:rsidR="00123A51" w:rsidRPr="00123A51" w:rsidTr="00123A51">
        <w:trPr>
          <w:trHeight w:val="453"/>
        </w:trPr>
        <w:tc>
          <w:tcPr>
            <w:tcW w:w="5000" w:type="pct"/>
            <w:gridSpan w:val="2"/>
            <w:vAlign w:val="center"/>
          </w:tcPr>
          <w:p w:rsidR="001C30D7" w:rsidRDefault="00123A51" w:rsidP="000822DA">
            <w:pPr>
              <w:pStyle w:val="Header"/>
              <w:rPr>
                <w:rFonts w:cs="Arial"/>
                <w:sz w:val="22"/>
              </w:rPr>
            </w:pPr>
            <w:r w:rsidRPr="00123A51">
              <w:rPr>
                <w:rFonts w:cs="Arial"/>
                <w:b/>
                <w:sz w:val="22"/>
              </w:rPr>
              <w:t xml:space="preserve">Unit of competency </w:t>
            </w:r>
            <w:r w:rsidR="00705DA9">
              <w:rPr>
                <w:rFonts w:cs="Arial"/>
                <w:sz w:val="22"/>
              </w:rPr>
              <w:t xml:space="preserve"> </w:t>
            </w:r>
            <w:r w:rsidR="00A86466">
              <w:rPr>
                <w:rFonts w:cs="Arial"/>
                <w:sz w:val="22"/>
              </w:rPr>
              <w:t xml:space="preserve">   </w:t>
            </w:r>
          </w:p>
          <w:p w:rsidR="00C926EA" w:rsidRDefault="00C926EA" w:rsidP="00C926EA">
            <w:pPr>
              <w:pStyle w:val="Header"/>
              <w:rPr>
                <w:rFonts w:cs="Arial"/>
              </w:rPr>
            </w:pPr>
            <w:r w:rsidRPr="0003468C">
              <w:rPr>
                <w:rFonts w:ascii="Calibri" w:hAnsi="Calibri" w:cs="Arial"/>
                <w:sz w:val="22"/>
                <w:szCs w:val="22"/>
              </w:rPr>
              <w:t>BSBWOR203A</w:t>
            </w:r>
            <w:r>
              <w:rPr>
                <w:rFonts w:cs="Arial"/>
              </w:rPr>
              <w:t xml:space="preserve"> : Work effectively with Others</w:t>
            </w:r>
          </w:p>
          <w:p w:rsidR="00123A51" w:rsidRDefault="00C926EA" w:rsidP="00C926EA">
            <w:pPr>
              <w:rPr>
                <w:rFonts w:ascii="Arial" w:hAnsi="Arial" w:cs="Arial"/>
                <w:b/>
                <w:sz w:val="22"/>
                <w:szCs w:val="22"/>
                <w:lang w:val="en-US"/>
              </w:rPr>
            </w:pPr>
            <w:r w:rsidRPr="0003468C">
              <w:rPr>
                <w:rFonts w:ascii="Calibri" w:hAnsi="Calibri" w:cs="Arial"/>
                <w:sz w:val="22"/>
                <w:szCs w:val="22"/>
              </w:rPr>
              <w:t>BSBCUS201A</w:t>
            </w:r>
            <w:r w:rsidRPr="00ED0EFF">
              <w:rPr>
                <w:rFonts w:cs="Arial"/>
              </w:rPr>
              <w:t xml:space="preserve"> </w:t>
            </w:r>
            <w:r>
              <w:rPr>
                <w:rFonts w:cs="Arial"/>
              </w:rPr>
              <w:t xml:space="preserve">: </w:t>
            </w:r>
            <w:r w:rsidRPr="00C926EA">
              <w:rPr>
                <w:rFonts w:ascii="Arial" w:hAnsi="Arial" w:cs="Arial"/>
                <w:sz w:val="20"/>
                <w:szCs w:val="20"/>
              </w:rPr>
              <w:t>Deliver a service to customers</w:t>
            </w:r>
            <w:r w:rsidRPr="00123A51">
              <w:rPr>
                <w:rFonts w:ascii="Arial" w:hAnsi="Arial" w:cs="Arial"/>
                <w:b/>
                <w:sz w:val="22"/>
                <w:szCs w:val="22"/>
                <w:lang w:val="en-US"/>
              </w:rPr>
              <w:t xml:space="preserve"> </w:t>
            </w:r>
          </w:p>
          <w:p w:rsidR="00C926EA" w:rsidRPr="00123A51" w:rsidRDefault="00C926EA" w:rsidP="00C926EA">
            <w:pPr>
              <w:rPr>
                <w:rFonts w:ascii="Arial" w:hAnsi="Arial" w:cs="Arial"/>
                <w:b/>
                <w:sz w:val="22"/>
                <w:szCs w:val="22"/>
                <w:lang w:val="en-US"/>
              </w:rPr>
            </w:pPr>
          </w:p>
        </w:tc>
      </w:tr>
      <w:tr w:rsidR="00AF1723" w:rsidRPr="00B94399" w:rsidTr="00123A51">
        <w:trPr>
          <w:gridBefore w:val="1"/>
          <w:wBefore w:w="5" w:type="pct"/>
          <w:trHeight w:val="448"/>
        </w:trPr>
        <w:tc>
          <w:tcPr>
            <w:tcW w:w="4995" w:type="pct"/>
            <w:vAlign w:val="center"/>
          </w:tcPr>
          <w:p w:rsidR="00AF1723" w:rsidRPr="00B94399" w:rsidRDefault="006E3A67" w:rsidP="007E013D">
            <w:pPr>
              <w:rPr>
                <w:rFonts w:ascii="Arial" w:hAnsi="Arial" w:cs="Arial"/>
                <w:b/>
                <w:sz w:val="22"/>
                <w:szCs w:val="22"/>
                <w:lang w:val="en-US"/>
              </w:rPr>
            </w:pPr>
            <w:r>
              <w:rPr>
                <w:rFonts w:ascii="Arial" w:hAnsi="Arial" w:cs="Arial"/>
                <w:b/>
                <w:sz w:val="22"/>
                <w:szCs w:val="22"/>
                <w:lang w:val="en-US"/>
              </w:rPr>
              <w:t xml:space="preserve"> Date Given :                                            Due Date:</w:t>
            </w:r>
            <w:r w:rsidR="00B0676D" w:rsidRPr="00B94399">
              <w:rPr>
                <w:rFonts w:ascii="Arial" w:hAnsi="Arial" w:cs="Arial"/>
                <w:b/>
                <w:sz w:val="22"/>
                <w:szCs w:val="22"/>
                <w:lang w:val="en-US"/>
              </w:rPr>
              <w:tab/>
            </w:r>
            <w:r w:rsidR="00B0676D" w:rsidRPr="00B94399">
              <w:rPr>
                <w:rFonts w:ascii="Arial" w:hAnsi="Arial" w:cs="Arial"/>
                <w:b/>
                <w:sz w:val="22"/>
                <w:szCs w:val="22"/>
                <w:lang w:val="en-US"/>
              </w:rPr>
              <w:tab/>
            </w:r>
            <w:r w:rsidR="00B0676D" w:rsidRPr="00B94399">
              <w:rPr>
                <w:rFonts w:ascii="Arial" w:hAnsi="Arial" w:cs="Arial"/>
                <w:b/>
                <w:sz w:val="22"/>
                <w:szCs w:val="22"/>
                <w:lang w:val="en-US"/>
              </w:rPr>
              <w:tab/>
            </w:r>
            <w:r w:rsidR="00B0676D" w:rsidRPr="00B94399">
              <w:rPr>
                <w:rFonts w:ascii="Arial" w:hAnsi="Arial" w:cs="Arial"/>
                <w:b/>
                <w:sz w:val="22"/>
                <w:szCs w:val="22"/>
                <w:lang w:val="en-US"/>
              </w:rPr>
              <w:tab/>
            </w:r>
            <w:r>
              <w:rPr>
                <w:rFonts w:ascii="Arial" w:hAnsi="Arial" w:cs="Arial"/>
                <w:b/>
                <w:sz w:val="22"/>
                <w:szCs w:val="22"/>
                <w:lang w:val="en-US"/>
              </w:rPr>
              <w:t xml:space="preserve"> </w:t>
            </w:r>
          </w:p>
        </w:tc>
      </w:tr>
      <w:tr w:rsidR="0094203B" w:rsidRPr="00B94399" w:rsidTr="00123A51">
        <w:trPr>
          <w:gridBefore w:val="1"/>
          <w:wBefore w:w="5" w:type="pct"/>
          <w:trHeight w:val="448"/>
        </w:trPr>
        <w:tc>
          <w:tcPr>
            <w:tcW w:w="4995" w:type="pct"/>
            <w:vAlign w:val="center"/>
          </w:tcPr>
          <w:p w:rsidR="0094203B" w:rsidRPr="0094203B" w:rsidRDefault="0094203B" w:rsidP="007E013D">
            <w:pPr>
              <w:rPr>
                <w:rFonts w:ascii="Arial" w:hAnsi="Arial" w:cs="Arial"/>
                <w:sz w:val="20"/>
                <w:szCs w:val="20"/>
                <w:lang w:val="en-US"/>
              </w:rPr>
            </w:pPr>
            <w:r w:rsidRPr="0094203B">
              <w:rPr>
                <w:rFonts w:ascii="Arial" w:hAnsi="Arial" w:cs="Arial"/>
                <w:sz w:val="20"/>
                <w:szCs w:val="20"/>
                <w:lang w:val="en-US"/>
              </w:rPr>
              <w:t>Employability Skills are contained in this assessment</w:t>
            </w:r>
          </w:p>
        </w:tc>
      </w:tr>
    </w:tbl>
    <w:p w:rsidR="003E7083" w:rsidRPr="00C6000B" w:rsidRDefault="003E7083" w:rsidP="003E7083">
      <w:pPr>
        <w:rPr>
          <w:rFonts w:ascii="Arial" w:hAnsi="Arial" w:cs="Arial"/>
          <w:b/>
          <w:sz w:val="22"/>
          <w:szCs w:val="22"/>
          <w:lang w:val="en-US"/>
        </w:rPr>
      </w:pPr>
    </w:p>
    <w:tbl>
      <w:tblPr>
        <w:tblpPr w:leftFromText="180" w:rightFromText="180" w:vertAnchor="text" w:horzAnchor="margin" w:tblpY="2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88"/>
      </w:tblGrid>
      <w:tr w:rsidR="002C78F3" w:rsidRPr="00C6000B" w:rsidTr="00612092">
        <w:trPr>
          <w:trHeight w:val="8782"/>
        </w:trPr>
        <w:tc>
          <w:tcPr>
            <w:tcW w:w="9288" w:type="dxa"/>
          </w:tcPr>
          <w:p w:rsidR="000761EC" w:rsidRPr="00C6000B" w:rsidRDefault="000761EC" w:rsidP="001E1EBF">
            <w:pPr>
              <w:tabs>
                <w:tab w:val="left" w:pos="1260"/>
              </w:tabs>
              <w:rPr>
                <w:rFonts w:ascii="Arial" w:hAnsi="Arial" w:cs="Arial"/>
                <w:sz w:val="22"/>
                <w:szCs w:val="22"/>
                <w:lang w:val="en-US"/>
              </w:rPr>
            </w:pPr>
          </w:p>
          <w:p w:rsidR="00C6000B" w:rsidRPr="0024002D" w:rsidRDefault="00C6000B" w:rsidP="00C6000B">
            <w:pPr>
              <w:spacing w:line="360" w:lineRule="auto"/>
              <w:rPr>
                <w:rFonts w:ascii="Arial" w:hAnsi="Arial" w:cs="Arial"/>
                <w:sz w:val="22"/>
                <w:szCs w:val="22"/>
              </w:rPr>
            </w:pPr>
            <w:r w:rsidRPr="00C6000B">
              <w:rPr>
                <w:rFonts w:ascii="Arial" w:hAnsi="Arial" w:cs="Arial"/>
                <w:b/>
                <w:sz w:val="22"/>
                <w:szCs w:val="22"/>
              </w:rPr>
              <w:t>Task Description:</w:t>
            </w:r>
            <w:ins w:id="0" w:author="hkemp2" w:date="2009-03-13T11:38:00Z">
              <w:r w:rsidR="002150E5">
                <w:rPr>
                  <w:rFonts w:ascii="Arial" w:hAnsi="Arial" w:cs="Arial"/>
                  <w:b/>
                  <w:sz w:val="22"/>
                  <w:szCs w:val="22"/>
                </w:rPr>
                <w:t xml:space="preserve"> </w:t>
              </w:r>
            </w:ins>
            <w:r w:rsidR="00612092" w:rsidRPr="0024002D">
              <w:rPr>
                <w:rFonts w:ascii="Arial" w:hAnsi="Arial" w:cs="Arial"/>
                <w:b/>
                <w:sz w:val="22"/>
                <w:szCs w:val="22"/>
              </w:rPr>
              <w:t>this task will be completed in 2 parts</w:t>
            </w:r>
          </w:p>
          <w:p w:rsidR="00777899" w:rsidRPr="000F0C74" w:rsidRDefault="002150E5" w:rsidP="00777899">
            <w:pPr>
              <w:spacing w:line="360" w:lineRule="auto"/>
              <w:rPr>
                <w:rFonts w:ascii="Arial" w:hAnsi="Arial" w:cs="Arial"/>
              </w:rPr>
            </w:pPr>
            <w:r w:rsidRPr="0024002D">
              <w:rPr>
                <w:rFonts w:ascii="Arial" w:hAnsi="Arial" w:cs="Arial"/>
                <w:b/>
                <w:sz w:val="20"/>
                <w:szCs w:val="20"/>
              </w:rPr>
              <w:t>Part 1:</w:t>
            </w:r>
            <w:r w:rsidRPr="0024002D">
              <w:rPr>
                <w:rFonts w:ascii="Arial" w:hAnsi="Arial" w:cs="Arial"/>
                <w:sz w:val="20"/>
                <w:szCs w:val="20"/>
              </w:rPr>
              <w:t xml:space="preserve"> </w:t>
            </w:r>
            <w:r w:rsidR="00C926EA">
              <w:rPr>
                <w:rFonts w:ascii="Arial" w:hAnsi="Arial" w:cs="Arial"/>
                <w:sz w:val="20"/>
                <w:szCs w:val="20"/>
              </w:rPr>
              <w:t xml:space="preserve"> </w:t>
            </w:r>
            <w:r w:rsidR="00F224DB" w:rsidRPr="000F0C74">
              <w:rPr>
                <w:rFonts w:ascii="Arial" w:hAnsi="Arial" w:cs="Arial"/>
              </w:rPr>
              <w:t>Open a new word document titled ‘Making a Difference’ and complete the following questions;</w:t>
            </w:r>
          </w:p>
          <w:p w:rsidR="00C926EA" w:rsidRPr="000F0C74" w:rsidRDefault="00C926EA" w:rsidP="00F224DB">
            <w:pPr>
              <w:pStyle w:val="ListParagraph"/>
              <w:numPr>
                <w:ilvl w:val="0"/>
                <w:numId w:val="19"/>
              </w:numPr>
              <w:spacing w:line="360" w:lineRule="auto"/>
              <w:rPr>
                <w:rFonts w:ascii="Arial" w:hAnsi="Arial" w:cs="Arial"/>
              </w:rPr>
            </w:pPr>
            <w:r w:rsidRPr="000F0C74">
              <w:rPr>
                <w:rFonts w:ascii="Arial" w:hAnsi="Arial" w:cs="Arial"/>
              </w:rPr>
              <w:t>Define the following terms and give an explanation of how each one helps to develop workplace relationships.</w:t>
            </w:r>
          </w:p>
          <w:p w:rsidR="00F224DB" w:rsidRPr="000F0C74" w:rsidRDefault="00F224DB" w:rsidP="00F224DB">
            <w:pPr>
              <w:pStyle w:val="ListParagraph"/>
              <w:numPr>
                <w:ilvl w:val="1"/>
                <w:numId w:val="19"/>
              </w:numPr>
              <w:spacing w:line="360" w:lineRule="auto"/>
              <w:rPr>
                <w:rFonts w:ascii="Arial" w:hAnsi="Arial" w:cs="Arial"/>
              </w:rPr>
            </w:pPr>
            <w:r w:rsidRPr="000F0C74">
              <w:rPr>
                <w:rFonts w:ascii="Arial" w:hAnsi="Arial" w:cs="Arial"/>
              </w:rPr>
              <w:t>Business Plan</w:t>
            </w:r>
          </w:p>
          <w:p w:rsidR="00F224DB" w:rsidRPr="000F0C74" w:rsidRDefault="00F224DB" w:rsidP="00F224DB">
            <w:pPr>
              <w:pStyle w:val="ListParagraph"/>
              <w:numPr>
                <w:ilvl w:val="1"/>
                <w:numId w:val="19"/>
              </w:numPr>
              <w:spacing w:line="360" w:lineRule="auto"/>
              <w:rPr>
                <w:rFonts w:ascii="Arial" w:hAnsi="Arial" w:cs="Arial"/>
              </w:rPr>
            </w:pPr>
            <w:r w:rsidRPr="000F0C74">
              <w:rPr>
                <w:rFonts w:ascii="Arial" w:hAnsi="Arial" w:cs="Arial"/>
              </w:rPr>
              <w:t>Performance Plan</w:t>
            </w:r>
          </w:p>
          <w:p w:rsidR="00F224DB" w:rsidRPr="000F0C74" w:rsidRDefault="00F224DB" w:rsidP="00F224DB">
            <w:pPr>
              <w:pStyle w:val="ListParagraph"/>
              <w:numPr>
                <w:ilvl w:val="1"/>
                <w:numId w:val="19"/>
              </w:numPr>
              <w:spacing w:line="360" w:lineRule="auto"/>
              <w:rPr>
                <w:rFonts w:ascii="Arial" w:hAnsi="Arial" w:cs="Arial"/>
              </w:rPr>
            </w:pPr>
            <w:r w:rsidRPr="000F0C74">
              <w:rPr>
                <w:rFonts w:ascii="Arial" w:hAnsi="Arial" w:cs="Arial"/>
              </w:rPr>
              <w:t>Job Descriptions</w:t>
            </w:r>
          </w:p>
          <w:p w:rsidR="00F224DB" w:rsidRPr="000F0C74" w:rsidRDefault="00F224DB" w:rsidP="00F224DB">
            <w:pPr>
              <w:pStyle w:val="ListParagraph"/>
              <w:numPr>
                <w:ilvl w:val="1"/>
                <w:numId w:val="19"/>
              </w:numPr>
              <w:spacing w:line="360" w:lineRule="auto"/>
              <w:rPr>
                <w:rFonts w:ascii="Arial" w:hAnsi="Arial" w:cs="Arial"/>
              </w:rPr>
            </w:pPr>
            <w:r w:rsidRPr="000F0C74">
              <w:rPr>
                <w:rFonts w:ascii="Arial" w:hAnsi="Arial" w:cs="Arial"/>
              </w:rPr>
              <w:t>Team Structures</w:t>
            </w:r>
          </w:p>
          <w:p w:rsidR="00F224DB" w:rsidRPr="000F0C74" w:rsidRDefault="00F224DB" w:rsidP="00F224DB">
            <w:pPr>
              <w:pStyle w:val="ListParagraph"/>
              <w:numPr>
                <w:ilvl w:val="1"/>
                <w:numId w:val="19"/>
              </w:numPr>
              <w:spacing w:line="360" w:lineRule="auto"/>
              <w:rPr>
                <w:rFonts w:ascii="Arial" w:hAnsi="Arial" w:cs="Arial"/>
              </w:rPr>
            </w:pPr>
            <w:r w:rsidRPr="000F0C74">
              <w:rPr>
                <w:rFonts w:ascii="Arial" w:hAnsi="Arial" w:cs="Arial"/>
              </w:rPr>
              <w:t>Ethical Standards</w:t>
            </w:r>
          </w:p>
          <w:p w:rsidR="000F0C74" w:rsidRPr="000F0C74" w:rsidRDefault="00F224DB" w:rsidP="00F224DB">
            <w:pPr>
              <w:pStyle w:val="ListParagraph"/>
              <w:numPr>
                <w:ilvl w:val="1"/>
                <w:numId w:val="19"/>
              </w:numPr>
              <w:spacing w:line="360" w:lineRule="auto"/>
              <w:rPr>
                <w:rFonts w:ascii="Arial" w:hAnsi="Arial" w:cs="Arial"/>
              </w:rPr>
            </w:pPr>
            <w:r w:rsidRPr="000F0C74">
              <w:rPr>
                <w:rFonts w:ascii="Arial" w:hAnsi="Arial" w:cs="Arial"/>
              </w:rPr>
              <w:t>Code of Conduct</w:t>
            </w:r>
          </w:p>
          <w:p w:rsidR="000F0C74" w:rsidRDefault="00F224DB" w:rsidP="000F0C74">
            <w:pPr>
              <w:pStyle w:val="ListParagraph"/>
              <w:numPr>
                <w:ilvl w:val="0"/>
                <w:numId w:val="19"/>
              </w:numPr>
              <w:spacing w:before="100" w:beforeAutospacing="1" w:after="100" w:afterAutospacing="1" w:line="360" w:lineRule="auto"/>
              <w:rPr>
                <w:rFonts w:ascii="Arial" w:hAnsi="Arial" w:cs="Arial"/>
              </w:rPr>
            </w:pPr>
            <w:r w:rsidRPr="000F0C74">
              <w:rPr>
                <w:rFonts w:ascii="Arial" w:hAnsi="Arial" w:cs="Arial"/>
              </w:rPr>
              <w:t>Li</w:t>
            </w:r>
            <w:r w:rsidR="00C926EA" w:rsidRPr="000F0C74">
              <w:rPr>
                <w:rFonts w:ascii="Arial" w:hAnsi="Arial" w:cs="Arial"/>
              </w:rPr>
              <w:t>st the advantages and disadvantages of working in a team.</w:t>
            </w:r>
            <w:bookmarkStart w:id="1" w:name="3"/>
            <w:bookmarkEnd w:id="1"/>
          </w:p>
          <w:p w:rsidR="00C926EA" w:rsidRPr="000F0C74" w:rsidRDefault="00C926EA" w:rsidP="000F0C74">
            <w:pPr>
              <w:pStyle w:val="ListParagraph"/>
              <w:numPr>
                <w:ilvl w:val="0"/>
                <w:numId w:val="19"/>
              </w:numPr>
              <w:spacing w:before="100" w:beforeAutospacing="1" w:after="100" w:afterAutospacing="1" w:line="360" w:lineRule="auto"/>
              <w:rPr>
                <w:rFonts w:ascii="Arial" w:hAnsi="Arial" w:cs="Arial"/>
              </w:rPr>
            </w:pPr>
            <w:r w:rsidRPr="000F0C74">
              <w:rPr>
                <w:rFonts w:ascii="Arial" w:hAnsi="Arial" w:cs="Arial"/>
              </w:rPr>
              <w:t>Identify whether each of the following characteristics best describes a team leader, a team member or both.</w:t>
            </w:r>
          </w:p>
          <w:tbl>
            <w:tblPr>
              <w:tblW w:w="4070" w:type="pct"/>
              <w:tblCellSpacing w:w="15" w:type="dxa"/>
              <w:tblInd w:w="60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000"/>
            </w:tblPr>
            <w:tblGrid>
              <w:gridCol w:w="4965"/>
              <w:gridCol w:w="1063"/>
              <w:gridCol w:w="1344"/>
            </w:tblGrid>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jc w:val="center"/>
                    <w:rPr>
                      <w:rFonts w:ascii="Arial" w:hAnsi="Arial" w:cs="Arial"/>
                      <w:b/>
                      <w:bCs/>
                    </w:rPr>
                  </w:pPr>
                  <w:r w:rsidRPr="000F0C74">
                    <w:rPr>
                      <w:rFonts w:ascii="Arial" w:hAnsi="Arial" w:cs="Arial"/>
                      <w:b/>
                      <w:bCs/>
                    </w:rPr>
                    <w:t xml:space="preserve">Characteristic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jc w:val="center"/>
                    <w:rPr>
                      <w:rFonts w:ascii="Arial" w:hAnsi="Arial" w:cs="Arial"/>
                      <w:b/>
                      <w:bCs/>
                    </w:rPr>
                  </w:pPr>
                  <w:r w:rsidRPr="000F0C74">
                    <w:rPr>
                      <w:rFonts w:ascii="Arial" w:hAnsi="Arial" w:cs="Arial"/>
                      <w:b/>
                      <w:bCs/>
                    </w:rPr>
                    <w:t>Team</w:t>
                  </w:r>
                  <w:r w:rsidRPr="000F0C74">
                    <w:rPr>
                      <w:rFonts w:ascii="Arial" w:hAnsi="Arial" w:cs="Arial"/>
                      <w:b/>
                      <w:bCs/>
                    </w:rPr>
                    <w:br/>
                    <w:t xml:space="preserve">leader </w:t>
                  </w: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jc w:val="center"/>
                    <w:rPr>
                      <w:rFonts w:ascii="Arial" w:hAnsi="Arial" w:cs="Arial"/>
                      <w:b/>
                      <w:bCs/>
                    </w:rPr>
                  </w:pPr>
                  <w:r w:rsidRPr="000F0C74">
                    <w:rPr>
                      <w:rFonts w:ascii="Arial" w:hAnsi="Arial" w:cs="Arial"/>
                      <w:b/>
                      <w:bCs/>
                    </w:rPr>
                    <w:t>Team</w:t>
                  </w:r>
                  <w:r w:rsidRPr="000F0C74">
                    <w:rPr>
                      <w:rFonts w:ascii="Arial" w:hAnsi="Arial" w:cs="Arial"/>
                      <w:b/>
                      <w:bCs/>
                    </w:rPr>
                    <w:br/>
                    <w:t xml:space="preserve">member </w:t>
                  </w: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Makes decisions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Solves problems affecting team progress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Positive attitude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Keeps the team focused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Allocates responsibilities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Gives feedback on progress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lastRenderedPageBreak/>
                    <w:t xml:space="preserve">Conducts team meetings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Able to organise own work schedule in order to complete tasks on time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Good at motivating others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Motivated to work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Co-operative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Flexible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bl>
          <w:p w:rsidR="00C926EA" w:rsidRPr="00D80F1A" w:rsidRDefault="00C926EA" w:rsidP="00C926EA">
            <w:pPr>
              <w:spacing w:before="100" w:beforeAutospacing="1" w:after="100" w:afterAutospacing="1"/>
              <w:ind w:left="1440"/>
            </w:pPr>
            <w:bookmarkStart w:id="2" w:name="4"/>
            <w:bookmarkEnd w:id="2"/>
          </w:p>
          <w:p w:rsidR="00F224DB" w:rsidRDefault="00C926EA" w:rsidP="00C926EA">
            <w:r w:rsidRPr="00D80F1A">
              <w:br w:type="page"/>
            </w:r>
          </w:p>
          <w:p w:rsidR="00C926EA" w:rsidRPr="000F0C74" w:rsidRDefault="00C926EA" w:rsidP="00C926EA">
            <w:pPr>
              <w:rPr>
                <w:rFonts w:ascii="Arial" w:hAnsi="Arial" w:cs="Arial"/>
              </w:rPr>
            </w:pPr>
            <w:r w:rsidRPr="000F0C74">
              <w:rPr>
                <w:rFonts w:ascii="Arial" w:hAnsi="Arial" w:cs="Arial"/>
              </w:rPr>
              <w:t xml:space="preserve">Read the article </w:t>
            </w:r>
            <w:r w:rsidR="000F0C74">
              <w:rPr>
                <w:rFonts w:ascii="Arial" w:hAnsi="Arial" w:cs="Arial"/>
              </w:rPr>
              <w:t>‘</w:t>
            </w:r>
            <w:r w:rsidRPr="000F0C74">
              <w:rPr>
                <w:rFonts w:ascii="Arial" w:hAnsi="Arial" w:cs="Arial"/>
              </w:rPr>
              <w:t>Dealing with Customer Complaints</w:t>
            </w:r>
            <w:r w:rsidR="000F0C74">
              <w:rPr>
                <w:rFonts w:ascii="Arial" w:hAnsi="Arial" w:cs="Arial"/>
              </w:rPr>
              <w:t>’ by Ronen Shefer CPA</w:t>
            </w:r>
            <w:r w:rsidRPr="000F0C74">
              <w:rPr>
                <w:rFonts w:ascii="Arial" w:hAnsi="Arial" w:cs="Arial"/>
              </w:rPr>
              <w:t>, then fill in the PMI chart</w:t>
            </w:r>
            <w:r w:rsidR="000F0C74">
              <w:rPr>
                <w:rFonts w:ascii="Arial" w:hAnsi="Arial" w:cs="Arial"/>
              </w:rPr>
              <w:t xml:space="preserve"> below</w:t>
            </w:r>
            <w:r w:rsidRPr="000F0C74">
              <w:rPr>
                <w:rFonts w:ascii="Arial" w:hAnsi="Arial" w:cs="Arial"/>
              </w:rPr>
              <w:t>.</w:t>
            </w:r>
          </w:p>
          <w:p w:rsidR="00C926EA" w:rsidRPr="00D80F1A" w:rsidRDefault="00C926EA" w:rsidP="00C926EA"/>
          <w:tbl>
            <w:tblPr>
              <w:tblW w:w="4500" w:type="pct"/>
              <w:jc w:val="center"/>
              <w:tblCellSpacing w:w="15"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000"/>
            </w:tblPr>
            <w:tblGrid>
              <w:gridCol w:w="2721"/>
              <w:gridCol w:w="2707"/>
              <w:gridCol w:w="2722"/>
            </w:tblGrid>
            <w:tr w:rsidR="00C926EA" w:rsidRPr="00D80F1A" w:rsidTr="00C926EA">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tcPr>
                <w:p w:rsidR="00C926EA" w:rsidRPr="000F0C74" w:rsidRDefault="00C926EA" w:rsidP="00C926EA">
                  <w:pPr>
                    <w:framePr w:hSpace="180" w:wrap="around" w:vAnchor="text" w:hAnchor="margin" w:y="20"/>
                    <w:jc w:val="center"/>
                    <w:rPr>
                      <w:rFonts w:ascii="Arial" w:hAnsi="Arial" w:cs="Arial"/>
                      <w:b/>
                      <w:bCs/>
                    </w:rPr>
                  </w:pPr>
                  <w:r w:rsidRPr="000F0C74">
                    <w:rPr>
                      <w:rFonts w:ascii="Arial" w:hAnsi="Arial" w:cs="Arial"/>
                      <w:b/>
                      <w:bCs/>
                    </w:rPr>
                    <w:t>Plus</w:t>
                  </w:r>
                </w:p>
              </w:tc>
              <w:tc>
                <w:tcPr>
                  <w:tcW w:w="1500" w:type="pct"/>
                  <w:tcBorders>
                    <w:top w:val="outset" w:sz="6" w:space="0" w:color="auto"/>
                    <w:left w:val="outset" w:sz="6" w:space="0" w:color="auto"/>
                    <w:bottom w:val="outset" w:sz="6" w:space="0" w:color="auto"/>
                    <w:right w:val="outset" w:sz="6" w:space="0" w:color="auto"/>
                  </w:tcBorders>
                  <w:vAlign w:val="center"/>
                </w:tcPr>
                <w:p w:rsidR="00C926EA" w:rsidRPr="000F0C74" w:rsidRDefault="00C926EA" w:rsidP="00C926EA">
                  <w:pPr>
                    <w:framePr w:hSpace="180" w:wrap="around" w:vAnchor="text" w:hAnchor="margin" w:y="20"/>
                    <w:jc w:val="center"/>
                    <w:rPr>
                      <w:rFonts w:ascii="Arial" w:hAnsi="Arial" w:cs="Arial"/>
                      <w:b/>
                      <w:bCs/>
                    </w:rPr>
                  </w:pPr>
                  <w:r w:rsidRPr="000F0C74">
                    <w:rPr>
                      <w:rFonts w:ascii="Arial" w:hAnsi="Arial" w:cs="Arial"/>
                      <w:b/>
                      <w:bCs/>
                    </w:rPr>
                    <w:t>Minus</w:t>
                  </w:r>
                </w:p>
              </w:tc>
              <w:tc>
                <w:tcPr>
                  <w:tcW w:w="1500" w:type="pct"/>
                  <w:tcBorders>
                    <w:top w:val="outset" w:sz="6" w:space="0" w:color="auto"/>
                    <w:left w:val="outset" w:sz="6" w:space="0" w:color="auto"/>
                    <w:bottom w:val="outset" w:sz="6" w:space="0" w:color="auto"/>
                    <w:right w:val="outset" w:sz="6" w:space="0" w:color="auto"/>
                  </w:tcBorders>
                  <w:vAlign w:val="center"/>
                </w:tcPr>
                <w:p w:rsidR="00C926EA" w:rsidRPr="000F0C74" w:rsidRDefault="00C926EA" w:rsidP="00C926EA">
                  <w:pPr>
                    <w:framePr w:hSpace="180" w:wrap="around" w:vAnchor="text" w:hAnchor="margin" w:y="20"/>
                    <w:jc w:val="center"/>
                    <w:rPr>
                      <w:rFonts w:ascii="Arial" w:hAnsi="Arial" w:cs="Arial"/>
                      <w:b/>
                      <w:bCs/>
                    </w:rPr>
                  </w:pPr>
                  <w:r w:rsidRPr="000F0C74">
                    <w:rPr>
                      <w:rFonts w:ascii="Arial" w:hAnsi="Arial" w:cs="Arial"/>
                      <w:b/>
                      <w:bCs/>
                    </w:rPr>
                    <w:t>Interesting</w:t>
                  </w:r>
                </w:p>
              </w:tc>
            </w:tr>
            <w:tr w:rsidR="00C926EA" w:rsidRPr="00D80F1A" w:rsidTr="00C926EA">
              <w:trPr>
                <w:tblCellSpacing w:w="15" w:type="dxa"/>
                <w:jc w:val="center"/>
              </w:trPr>
              <w:tc>
                <w:tcPr>
                  <w:tcW w:w="2513" w:type="dxa"/>
                  <w:tcBorders>
                    <w:top w:val="outset" w:sz="6" w:space="0" w:color="auto"/>
                    <w:left w:val="outset" w:sz="6" w:space="0" w:color="auto"/>
                    <w:bottom w:val="outset" w:sz="6" w:space="0" w:color="auto"/>
                    <w:right w:val="outset" w:sz="6" w:space="0" w:color="auto"/>
                  </w:tcBorders>
                  <w:vAlign w:val="center"/>
                </w:tcPr>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tc>
              <w:tc>
                <w:tcPr>
                  <w:tcW w:w="2513" w:type="dxa"/>
                  <w:tcBorders>
                    <w:top w:val="outset" w:sz="6" w:space="0" w:color="auto"/>
                    <w:left w:val="outset" w:sz="6" w:space="0" w:color="auto"/>
                    <w:bottom w:val="outset" w:sz="6" w:space="0" w:color="auto"/>
                    <w:right w:val="outset" w:sz="6" w:space="0" w:color="auto"/>
                  </w:tcBorders>
                  <w:vAlign w:val="center"/>
                </w:tcPr>
                <w:p w:rsidR="00C926EA" w:rsidRPr="000F0C74" w:rsidRDefault="00C926EA" w:rsidP="00C926EA">
                  <w:pPr>
                    <w:framePr w:hSpace="180" w:wrap="around" w:vAnchor="text" w:hAnchor="margin" w:y="20"/>
                    <w:rPr>
                      <w:rFonts w:ascii="Arial" w:hAnsi="Arial" w:cs="Arial"/>
                    </w:rPr>
                  </w:pPr>
                </w:p>
              </w:tc>
              <w:tc>
                <w:tcPr>
                  <w:tcW w:w="2513" w:type="dxa"/>
                  <w:tcBorders>
                    <w:top w:val="outset" w:sz="6" w:space="0" w:color="auto"/>
                    <w:left w:val="outset" w:sz="6" w:space="0" w:color="auto"/>
                    <w:bottom w:val="outset" w:sz="6" w:space="0" w:color="auto"/>
                    <w:right w:val="outset" w:sz="6" w:space="0" w:color="auto"/>
                  </w:tcBorders>
                  <w:vAlign w:val="center"/>
                </w:tcPr>
                <w:p w:rsidR="00C926EA" w:rsidRPr="000F0C74" w:rsidRDefault="00C926EA" w:rsidP="00C926EA">
                  <w:pPr>
                    <w:framePr w:hSpace="180" w:wrap="around" w:vAnchor="text" w:hAnchor="margin" w:y="20"/>
                    <w:rPr>
                      <w:rFonts w:ascii="Arial" w:hAnsi="Arial" w:cs="Arial"/>
                    </w:rPr>
                  </w:pPr>
                </w:p>
              </w:tc>
            </w:tr>
          </w:tbl>
          <w:p w:rsidR="00C926EA" w:rsidRDefault="00C926EA" w:rsidP="000F0C74">
            <w:pPr>
              <w:pStyle w:val="ListParagraph"/>
              <w:numPr>
                <w:ilvl w:val="0"/>
                <w:numId w:val="20"/>
              </w:numPr>
              <w:spacing w:before="100" w:beforeAutospacing="1" w:after="240"/>
              <w:rPr>
                <w:rFonts w:ascii="Arial" w:hAnsi="Arial" w:cs="Arial"/>
              </w:rPr>
            </w:pPr>
            <w:r w:rsidRPr="000F0C74">
              <w:rPr>
                <w:rFonts w:ascii="Arial" w:hAnsi="Arial" w:cs="Arial"/>
              </w:rPr>
              <w:t>A certain level of personal presentation, image and hygiene is expected in the business services work environment. Outline the appropriate standard of dress that is required of you when on work placement.</w:t>
            </w:r>
          </w:p>
          <w:p w:rsidR="000F0C74" w:rsidRPr="000F0C74" w:rsidRDefault="000F0C74" w:rsidP="000F0C74">
            <w:pPr>
              <w:pStyle w:val="ListParagraph"/>
              <w:spacing w:before="100" w:beforeAutospacing="1" w:after="240"/>
              <w:ind w:left="1080"/>
              <w:rPr>
                <w:rFonts w:ascii="Arial" w:hAnsi="Arial" w:cs="Arial"/>
              </w:rPr>
            </w:pPr>
          </w:p>
          <w:p w:rsidR="00C926EA" w:rsidRPr="000F0C74" w:rsidRDefault="00C926EA" w:rsidP="000F0C74">
            <w:pPr>
              <w:pStyle w:val="ListParagraph"/>
              <w:numPr>
                <w:ilvl w:val="0"/>
                <w:numId w:val="20"/>
              </w:numPr>
              <w:spacing w:before="100" w:beforeAutospacing="1" w:after="240"/>
              <w:rPr>
                <w:rFonts w:ascii="Arial" w:hAnsi="Arial" w:cs="Arial"/>
              </w:rPr>
            </w:pPr>
            <w:r w:rsidRPr="000F0C74">
              <w:rPr>
                <w:rFonts w:ascii="Arial" w:hAnsi="Arial" w:cs="Arial"/>
              </w:rPr>
              <w:t>When dealing with customers, explain how interpersonal skills facilitate accurate and relevant exchange of information.</w:t>
            </w:r>
          </w:p>
          <w:p w:rsidR="00C926EA" w:rsidRDefault="00C926EA" w:rsidP="000F0C74">
            <w:pPr>
              <w:pStyle w:val="NoSpacing"/>
              <w:numPr>
                <w:ilvl w:val="0"/>
                <w:numId w:val="20"/>
              </w:numPr>
              <w:rPr>
                <w:rFonts w:ascii="Arial" w:hAnsi="Arial" w:cs="Arial"/>
              </w:rPr>
            </w:pPr>
            <w:r w:rsidRPr="000F0C74">
              <w:rPr>
                <w:rFonts w:ascii="Arial" w:hAnsi="Arial" w:cs="Arial"/>
              </w:rPr>
              <w:t>How can receiving customer complaints be valuable to a business?</w:t>
            </w:r>
          </w:p>
          <w:p w:rsidR="006F415A" w:rsidRDefault="006F415A" w:rsidP="006F415A">
            <w:pPr>
              <w:pStyle w:val="NoSpacing"/>
              <w:rPr>
                <w:rFonts w:ascii="Arial" w:hAnsi="Arial" w:cs="Arial"/>
              </w:rPr>
            </w:pPr>
          </w:p>
          <w:p w:rsidR="006F415A" w:rsidRPr="000F0C74" w:rsidRDefault="006F415A" w:rsidP="006F415A">
            <w:pPr>
              <w:pStyle w:val="NoSpacing"/>
              <w:numPr>
                <w:ilvl w:val="0"/>
                <w:numId w:val="20"/>
              </w:numPr>
              <w:rPr>
                <w:rFonts w:ascii="Arial" w:hAnsi="Arial" w:cs="Arial"/>
              </w:rPr>
            </w:pPr>
            <w:r w:rsidRPr="00D50061">
              <w:rPr>
                <w:rFonts w:ascii="Arial" w:hAnsi="Arial" w:cs="Arial"/>
              </w:rPr>
              <w:t xml:space="preserve">Create a staff newsletter </w:t>
            </w:r>
            <w:r>
              <w:rPr>
                <w:rFonts w:ascii="Arial" w:hAnsi="Arial" w:cs="Arial"/>
              </w:rPr>
              <w:t xml:space="preserve">insert </w:t>
            </w:r>
            <w:r w:rsidRPr="00D50061">
              <w:rPr>
                <w:rFonts w:ascii="Arial" w:hAnsi="Arial" w:cs="Arial"/>
              </w:rPr>
              <w:t>outlining the customer complaints procedure for your business.  Include information about body language in this information.</w:t>
            </w:r>
          </w:p>
          <w:p w:rsidR="000F0C74" w:rsidRDefault="000F0C74" w:rsidP="000F0C74">
            <w:pPr>
              <w:pStyle w:val="NoSpacing"/>
            </w:pPr>
          </w:p>
          <w:p w:rsidR="00D50061" w:rsidRDefault="00D50061" w:rsidP="000F0C74">
            <w:pPr>
              <w:pStyle w:val="NoSpacing"/>
              <w:rPr>
                <w:rFonts w:ascii="Arial" w:hAnsi="Arial" w:cs="Arial"/>
              </w:rPr>
            </w:pPr>
          </w:p>
          <w:p w:rsidR="00D50061" w:rsidRDefault="00D50061" w:rsidP="000F0C74">
            <w:pPr>
              <w:pStyle w:val="NoSpacing"/>
              <w:rPr>
                <w:rFonts w:ascii="Arial" w:hAnsi="Arial" w:cs="Arial"/>
              </w:rPr>
            </w:pPr>
          </w:p>
          <w:p w:rsidR="00D50061" w:rsidRDefault="00D50061" w:rsidP="000F0C74">
            <w:pPr>
              <w:pStyle w:val="NoSpacing"/>
              <w:rPr>
                <w:rFonts w:ascii="Arial" w:hAnsi="Arial" w:cs="Arial"/>
              </w:rPr>
            </w:pPr>
          </w:p>
          <w:p w:rsidR="00D50061" w:rsidRDefault="00D50061" w:rsidP="000F0C74">
            <w:pPr>
              <w:pStyle w:val="NoSpacing"/>
              <w:rPr>
                <w:rFonts w:ascii="Arial" w:hAnsi="Arial" w:cs="Arial"/>
              </w:rPr>
            </w:pPr>
          </w:p>
          <w:p w:rsidR="00D50061" w:rsidRPr="006F415A" w:rsidRDefault="00D50061" w:rsidP="00D50061">
            <w:pPr>
              <w:pStyle w:val="NoSpacing"/>
              <w:rPr>
                <w:rFonts w:ascii="Arial" w:hAnsi="Arial" w:cs="Arial"/>
                <w:b/>
                <w:bCs/>
                <w:u w:val="single"/>
              </w:rPr>
            </w:pPr>
            <w:r w:rsidRPr="006F415A">
              <w:rPr>
                <w:rFonts w:ascii="Arial" w:hAnsi="Arial" w:cs="Arial"/>
                <w:u w:val="single"/>
              </w:rPr>
              <w:t xml:space="preserve">PART 2: </w:t>
            </w:r>
            <w:r w:rsidRPr="006F415A">
              <w:rPr>
                <w:rFonts w:ascii="Arial" w:hAnsi="Arial" w:cs="Arial"/>
                <w:b/>
                <w:bCs/>
                <w:u w:val="single"/>
              </w:rPr>
              <w:t>Role Plays</w:t>
            </w:r>
          </w:p>
          <w:p w:rsidR="00D50061" w:rsidRPr="00D50061" w:rsidRDefault="00D50061" w:rsidP="00D50061">
            <w:pPr>
              <w:spacing w:before="100" w:beforeAutospacing="1" w:after="100" w:afterAutospacing="1"/>
              <w:rPr>
                <w:rFonts w:ascii="Arial" w:hAnsi="Arial" w:cs="Arial"/>
              </w:rPr>
            </w:pPr>
            <w:r w:rsidRPr="00D50061">
              <w:rPr>
                <w:rFonts w:ascii="Arial" w:hAnsi="Arial" w:cs="Arial"/>
                <w:b/>
                <w:bCs/>
              </w:rPr>
              <w:t>Working in pairs or groups</w:t>
            </w:r>
            <w:r>
              <w:rPr>
                <w:rFonts w:ascii="Arial" w:hAnsi="Arial" w:cs="Arial"/>
                <w:b/>
                <w:bCs/>
              </w:rPr>
              <w:t xml:space="preserve"> of no more than 4</w:t>
            </w:r>
            <w:r w:rsidRPr="00D50061">
              <w:rPr>
                <w:rFonts w:ascii="Arial" w:hAnsi="Arial" w:cs="Arial"/>
                <w:b/>
                <w:bCs/>
              </w:rPr>
              <w:t>, act out the following situations in order to demonstrate your understanding of working with others and providing a service to customers.</w:t>
            </w:r>
          </w:p>
          <w:p w:rsidR="00D50061" w:rsidRPr="00D50061" w:rsidRDefault="00D50061" w:rsidP="00D50061">
            <w:pPr>
              <w:spacing w:before="100" w:beforeAutospacing="1" w:after="100" w:afterAutospacing="1"/>
              <w:rPr>
                <w:rFonts w:ascii="Arial" w:hAnsi="Arial" w:cs="Arial"/>
              </w:rPr>
            </w:pPr>
            <w:r w:rsidRPr="00D50061">
              <w:rPr>
                <w:rFonts w:ascii="Century Gothic" w:hAnsi="Century Gothic" w:cs="Arial"/>
                <w:i/>
              </w:rPr>
              <w:t>You work in a large organisation that imports and exports goods, and consists of a large office staff, warehouse staff and travelling sales representatives</w:t>
            </w:r>
            <w:r w:rsidRPr="00D50061">
              <w:rPr>
                <w:rFonts w:ascii="Arial" w:hAnsi="Arial" w:cs="Arial"/>
              </w:rPr>
              <w:t>.</w:t>
            </w:r>
          </w:p>
          <w:p w:rsidR="00D50061" w:rsidRDefault="00D50061" w:rsidP="00D50061">
            <w:pPr>
              <w:spacing w:before="100" w:beforeAutospacing="1" w:after="100" w:afterAutospacing="1"/>
              <w:ind w:left="720"/>
              <w:rPr>
                <w:rFonts w:ascii="Arial" w:hAnsi="Arial" w:cs="Arial"/>
              </w:rPr>
            </w:pPr>
            <w:r w:rsidRPr="00D50061">
              <w:rPr>
                <w:rFonts w:ascii="Arial" w:hAnsi="Arial" w:cs="Arial"/>
              </w:rPr>
              <w:t>Your organisation has just received a huge order for goods to be exported to Japan. It is your job to form a team to complete this task. Discuss with your supervisor your plans for the number of people you want on this team and the reasons why you want particular employees to be part of it.</w:t>
            </w:r>
          </w:p>
          <w:p w:rsidR="00D50061" w:rsidRPr="006F415A" w:rsidRDefault="00D50061" w:rsidP="00D50061">
            <w:pPr>
              <w:pStyle w:val="NoSpacing"/>
              <w:ind w:left="720"/>
              <w:rPr>
                <w:rFonts w:ascii="Arial" w:hAnsi="Arial" w:cs="Arial"/>
                <w:b/>
              </w:rPr>
            </w:pPr>
            <w:r w:rsidRPr="006F415A">
              <w:rPr>
                <w:rFonts w:ascii="Arial" w:hAnsi="Arial" w:cs="Arial"/>
                <w:b/>
              </w:rPr>
              <w:t>A customer is not happy with the level of service, as she has been waiting for several minutes and no-one has attended to her yet. How would you deal with this situation?</w:t>
            </w:r>
          </w:p>
          <w:p w:rsidR="00D50061" w:rsidRPr="00D50061" w:rsidRDefault="00D50061" w:rsidP="00D50061">
            <w:pPr>
              <w:spacing w:before="100" w:beforeAutospacing="1" w:after="100" w:afterAutospacing="1"/>
              <w:ind w:left="720"/>
              <w:rPr>
                <w:rFonts w:ascii="Arial" w:hAnsi="Arial" w:cs="Arial"/>
              </w:rPr>
            </w:pPr>
            <w:r w:rsidRPr="00D50061">
              <w:rPr>
                <w:rFonts w:ascii="Arial" w:hAnsi="Arial" w:cs="Arial"/>
              </w:rPr>
              <w:t>The deadline for a particular task is fast approaching and the work is a long way from being completed. You call a meeting of all team members to discuss this problem and to come up with a plan to get the work done on time.</w:t>
            </w:r>
          </w:p>
          <w:p w:rsidR="00D50061" w:rsidRPr="006F415A" w:rsidRDefault="00D50061" w:rsidP="00D50061">
            <w:pPr>
              <w:spacing w:before="100" w:beforeAutospacing="1" w:after="100" w:afterAutospacing="1"/>
              <w:ind w:left="720"/>
              <w:rPr>
                <w:rFonts w:ascii="Arial" w:hAnsi="Arial" w:cs="Arial"/>
                <w:b/>
              </w:rPr>
            </w:pPr>
            <w:r w:rsidRPr="006F415A">
              <w:rPr>
                <w:rFonts w:ascii="Arial" w:hAnsi="Arial" w:cs="Arial"/>
                <w:b/>
              </w:rPr>
              <w:t>You are running an induction training session. Explain the characteristics of quality service and the ethics of professional service behaviour. Then run a question/answer session on the information just covered.</w:t>
            </w:r>
          </w:p>
          <w:p w:rsidR="00D50061" w:rsidRPr="00D50061" w:rsidRDefault="00D50061" w:rsidP="00D50061">
            <w:pPr>
              <w:spacing w:before="100" w:beforeAutospacing="1" w:after="100" w:afterAutospacing="1"/>
              <w:ind w:left="720"/>
              <w:rPr>
                <w:rFonts w:ascii="Arial" w:hAnsi="Arial" w:cs="Arial"/>
              </w:rPr>
            </w:pPr>
            <w:r w:rsidRPr="00D50061">
              <w:rPr>
                <w:rFonts w:ascii="Arial" w:hAnsi="Arial" w:cs="Arial"/>
              </w:rPr>
              <w:t>One of the relatively new employees is having trouble coping with the workload and seems to be getting further behind every day. You discuss with them time management strategies and where they can go for assistance when they need it.</w:t>
            </w:r>
          </w:p>
          <w:p w:rsidR="00D50061" w:rsidRPr="006F415A" w:rsidRDefault="00D50061" w:rsidP="006F415A">
            <w:pPr>
              <w:spacing w:before="100" w:beforeAutospacing="1" w:after="100" w:afterAutospacing="1"/>
              <w:rPr>
                <w:rFonts w:ascii="Century Gothic" w:hAnsi="Century Gothic" w:cs="Arial"/>
                <w:i/>
              </w:rPr>
            </w:pPr>
            <w:r w:rsidRPr="006F415A">
              <w:rPr>
                <w:rFonts w:ascii="Century Gothic" w:hAnsi="Century Gothic" w:cs="Arial"/>
                <w:i/>
              </w:rPr>
              <w:t>You work in a health insurance office. Four customers come in at the same time - an elderly woman, a thirty-year-old man with his young son, a trendy-looking woman in her early twenties and a surfer on his way to the beach. How would you serve each customer in order to maintain sensitivity to customer specific needs and individual differences?</w:t>
            </w:r>
          </w:p>
          <w:p w:rsidR="00D50061" w:rsidRPr="00D50061" w:rsidRDefault="00D50061" w:rsidP="00D50061">
            <w:pPr>
              <w:spacing w:before="100" w:beforeAutospacing="1" w:after="100" w:afterAutospacing="1"/>
              <w:rPr>
                <w:rFonts w:ascii="Arial" w:hAnsi="Arial" w:cs="Arial"/>
              </w:rPr>
            </w:pPr>
          </w:p>
          <w:p w:rsidR="00D50061" w:rsidRPr="00D50061" w:rsidRDefault="00D50061" w:rsidP="00D50061">
            <w:pPr>
              <w:spacing w:before="100" w:beforeAutospacing="1" w:after="100" w:afterAutospacing="1"/>
              <w:rPr>
                <w:rFonts w:ascii="Arial" w:hAnsi="Arial" w:cs="Arial"/>
              </w:rPr>
            </w:pPr>
          </w:p>
          <w:p w:rsidR="00D50061" w:rsidRPr="00D50061" w:rsidRDefault="00D50061" w:rsidP="000F0C74">
            <w:pPr>
              <w:pStyle w:val="NoSpacing"/>
              <w:rPr>
                <w:rFonts w:ascii="Arial" w:hAnsi="Arial" w:cs="Arial"/>
              </w:rPr>
            </w:pPr>
          </w:p>
          <w:p w:rsidR="000F0C74" w:rsidRDefault="000F0C74" w:rsidP="000F0C74">
            <w:pPr>
              <w:pStyle w:val="NoSpacing"/>
            </w:pPr>
          </w:p>
          <w:p w:rsidR="000F0C74" w:rsidRDefault="000F0C74" w:rsidP="000F0C74">
            <w:pPr>
              <w:pStyle w:val="NoSpacing"/>
            </w:pPr>
          </w:p>
          <w:p w:rsidR="000F0C74" w:rsidRDefault="000F0C74" w:rsidP="000F0C74">
            <w:pPr>
              <w:pStyle w:val="NoSpacing"/>
            </w:pPr>
          </w:p>
          <w:p w:rsidR="000F0C74" w:rsidRPr="000F0C74" w:rsidRDefault="000F0C74" w:rsidP="000F0C74">
            <w:pPr>
              <w:pStyle w:val="NoSpacing"/>
            </w:pPr>
          </w:p>
          <w:p w:rsidR="001A42DC" w:rsidRPr="001A42DC" w:rsidRDefault="001A42DC" w:rsidP="000F0C74">
            <w:pPr>
              <w:pStyle w:val="NoSpacing"/>
            </w:pPr>
          </w:p>
        </w:tc>
      </w:tr>
    </w:tbl>
    <w:p w:rsidR="003E7083" w:rsidRDefault="003E7083" w:rsidP="007E013D">
      <w:pPr>
        <w:rPr>
          <w:rFonts w:ascii="Arial" w:hAnsi="Arial" w:cs="Arial"/>
          <w:sz w:val="22"/>
          <w:szCs w:val="22"/>
          <w:lang w:val="en-US"/>
        </w:rPr>
      </w:pPr>
    </w:p>
    <w:p w:rsidR="00533933" w:rsidRDefault="00533933" w:rsidP="00533933">
      <w:pPr>
        <w:rPr>
          <w:rFonts w:ascii="Arial" w:hAnsi="Arial" w:cs="Arial"/>
          <w:sz w:val="22"/>
          <w:szCs w:val="22"/>
        </w:rPr>
      </w:pPr>
    </w:p>
    <w:p w:rsidR="00533933" w:rsidRPr="004140B0" w:rsidRDefault="00D85BED" w:rsidP="00327B4C">
      <w:pPr>
        <w:rPr>
          <w:rFonts w:ascii="Arial" w:hAnsi="Arial" w:cs="Arial"/>
          <w:b/>
          <w:sz w:val="32"/>
          <w:szCs w:val="32"/>
        </w:rPr>
      </w:pPr>
      <w:r>
        <w:rPr>
          <w:rFonts w:ascii="Arial" w:hAnsi="Arial" w:cs="Arial"/>
          <w:b/>
          <w:sz w:val="32"/>
          <w:szCs w:val="32"/>
        </w:rPr>
        <w:lastRenderedPageBreak/>
        <w:t>Student Self Reflection</w:t>
      </w:r>
      <w:r w:rsidR="005A723C">
        <w:rPr>
          <w:rFonts w:ascii="Arial" w:hAnsi="Arial" w:cs="Arial"/>
          <w:b/>
          <w:sz w:val="32"/>
          <w:szCs w:val="32"/>
        </w:rPr>
        <w:t xml:space="preserve"> </w:t>
      </w:r>
      <w:r w:rsidR="000F0C74">
        <w:rPr>
          <w:rFonts w:ascii="Arial" w:hAnsi="Arial" w:cs="Arial"/>
          <w:b/>
          <w:sz w:val="32"/>
          <w:szCs w:val="32"/>
        </w:rPr>
        <w:t xml:space="preserve">                               </w:t>
      </w:r>
      <w:r w:rsidR="008A036A">
        <w:rPr>
          <w:rFonts w:ascii="Arial" w:hAnsi="Arial" w:cs="Arial"/>
          <w:b/>
          <w:sz w:val="32"/>
          <w:szCs w:val="32"/>
        </w:rPr>
        <w:t xml:space="preserve"> </w:t>
      </w:r>
      <w:r w:rsidR="000F0C74">
        <w:rPr>
          <w:rFonts w:ascii="Brush Script MT" w:hAnsi="Brush Script MT"/>
          <w:noProof/>
          <w:color w:val="C0504D"/>
          <w:sz w:val="28"/>
          <w:szCs w:val="28"/>
          <w:lang w:val="en-AU" w:eastAsia="en-AU"/>
        </w:rPr>
        <w:drawing>
          <wp:inline distT="0" distB="0" distL="0" distR="0">
            <wp:extent cx="1600200" cy="581025"/>
            <wp:effectExtent l="19050" t="0" r="0" b="0"/>
            <wp:docPr id="5" name="Picture 2" descr="WS_DETLOGO_COLOU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S_DETLOGO_COLOUR-01"/>
                    <pic:cNvPicPr>
                      <a:picLocks noChangeAspect="1" noChangeArrowheads="1"/>
                    </pic:cNvPicPr>
                  </pic:nvPicPr>
                  <pic:blipFill>
                    <a:blip r:embed="rId9" r:link="rId10"/>
                    <a:srcRect/>
                    <a:stretch>
                      <a:fillRect/>
                    </a:stretch>
                  </pic:blipFill>
                  <pic:spPr bwMode="auto">
                    <a:xfrm>
                      <a:off x="0" y="0"/>
                      <a:ext cx="1600200" cy="581025"/>
                    </a:xfrm>
                    <a:prstGeom prst="rect">
                      <a:avLst/>
                    </a:prstGeom>
                    <a:noFill/>
                    <a:ln w="9525">
                      <a:noFill/>
                      <a:miter lim="800000"/>
                      <a:headEnd/>
                      <a:tailEnd/>
                    </a:ln>
                  </pic:spPr>
                </pic:pic>
              </a:graphicData>
            </a:graphic>
          </wp:inline>
        </w:drawing>
      </w:r>
    </w:p>
    <w:p w:rsidR="00533933" w:rsidRDefault="00533933" w:rsidP="00533933">
      <w:pPr>
        <w:rPr>
          <w:rFonts w:ascii="Arial" w:hAnsi="Arial" w:cs="Arial"/>
          <w:sz w:val="22"/>
          <w:szCs w:val="22"/>
        </w:rPr>
      </w:pPr>
    </w:p>
    <w:p w:rsidR="000B43F6" w:rsidRPr="00543461" w:rsidRDefault="000B43F6" w:rsidP="00533933">
      <w:pPr>
        <w:rPr>
          <w:rFonts w:ascii="Arial" w:hAnsi="Arial" w:cs="Arial"/>
          <w:sz w:val="22"/>
          <w:szCs w:val="22"/>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6840"/>
      </w:tblGrid>
      <w:tr w:rsidR="00533933" w:rsidRPr="00543461" w:rsidTr="00C6000B">
        <w:trPr>
          <w:cantSplit/>
          <w:trHeight w:val="380"/>
        </w:trPr>
        <w:tc>
          <w:tcPr>
            <w:tcW w:w="2520" w:type="dxa"/>
            <w:tcBorders>
              <w:top w:val="single" w:sz="12" w:space="0" w:color="auto"/>
              <w:left w:val="single" w:sz="12" w:space="0" w:color="auto"/>
              <w:bottom w:val="single" w:sz="4"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rPr>
              <w:br w:type="page"/>
            </w:r>
            <w:r w:rsidRPr="00543461">
              <w:rPr>
                <w:rFonts w:ascii="Arial" w:hAnsi="Arial" w:cs="Arial"/>
                <w:b/>
                <w:sz w:val="22"/>
                <w:szCs w:val="22"/>
              </w:rPr>
              <w:br w:type="page"/>
            </w:r>
            <w:r w:rsidRPr="00543461">
              <w:rPr>
                <w:rFonts w:ascii="Arial" w:hAnsi="Arial" w:cs="Arial"/>
                <w:b/>
                <w:sz w:val="22"/>
                <w:szCs w:val="22"/>
              </w:rPr>
              <w:br w:type="page"/>
              <w:t>Candidate name:</w:t>
            </w:r>
          </w:p>
        </w:tc>
        <w:tc>
          <w:tcPr>
            <w:tcW w:w="6840" w:type="dxa"/>
            <w:tcBorders>
              <w:top w:val="single" w:sz="12" w:space="0" w:color="auto"/>
              <w:bottom w:val="single" w:sz="2" w:space="0" w:color="auto"/>
            </w:tcBorders>
          </w:tcPr>
          <w:p w:rsidR="00533933" w:rsidRPr="00543461" w:rsidRDefault="00533933" w:rsidP="006B438A">
            <w:pPr>
              <w:spacing w:before="120" w:after="60"/>
              <w:rPr>
                <w:rFonts w:ascii="Arial" w:hAnsi="Arial" w:cs="Arial"/>
                <w:b/>
                <w:sz w:val="22"/>
                <w:szCs w:val="22"/>
              </w:rPr>
            </w:pPr>
          </w:p>
        </w:tc>
      </w:tr>
      <w:tr w:rsidR="00533933" w:rsidRPr="00543461" w:rsidTr="00C6000B">
        <w:trPr>
          <w:cantSplit/>
          <w:trHeight w:val="380"/>
        </w:trPr>
        <w:tc>
          <w:tcPr>
            <w:tcW w:w="2520" w:type="dxa"/>
            <w:tcBorders>
              <w:left w:val="single" w:sz="12" w:space="0" w:color="auto"/>
              <w:right w:val="single" w:sz="2"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rPr>
              <w:t>Unit:</w:t>
            </w:r>
          </w:p>
        </w:tc>
        <w:tc>
          <w:tcPr>
            <w:tcW w:w="6840" w:type="dxa"/>
            <w:tcBorders>
              <w:top w:val="single" w:sz="2" w:space="0" w:color="auto"/>
              <w:left w:val="single" w:sz="2" w:space="0" w:color="auto"/>
              <w:bottom w:val="single" w:sz="2" w:space="0" w:color="auto"/>
              <w:right w:val="single" w:sz="2" w:space="0" w:color="auto"/>
            </w:tcBorders>
            <w:vAlign w:val="center"/>
          </w:tcPr>
          <w:p w:rsidR="00533933" w:rsidRPr="005A723C" w:rsidRDefault="008A036A" w:rsidP="003F7C9C">
            <w:pPr>
              <w:spacing w:before="60" w:after="60"/>
              <w:jc w:val="both"/>
              <w:rPr>
                <w:rFonts w:ascii="Arial" w:hAnsi="Arial" w:cs="Arial"/>
                <w:sz w:val="22"/>
                <w:szCs w:val="22"/>
              </w:rPr>
            </w:pPr>
            <w:r>
              <w:rPr>
                <w:rFonts w:ascii="Arial" w:hAnsi="Arial" w:cs="Arial"/>
                <w:sz w:val="22"/>
                <w:szCs w:val="22"/>
              </w:rPr>
              <w:t xml:space="preserve"> </w:t>
            </w:r>
            <w:r w:rsidR="00D85BED">
              <w:rPr>
                <w:rFonts w:ascii="Arial" w:hAnsi="Arial" w:cs="Arial"/>
                <w:sz w:val="22"/>
                <w:szCs w:val="22"/>
              </w:rPr>
              <w:t xml:space="preserve">Theme </w:t>
            </w:r>
            <w:r w:rsidR="003F7C9C">
              <w:rPr>
                <w:rFonts w:ascii="Arial" w:hAnsi="Arial" w:cs="Arial"/>
                <w:sz w:val="22"/>
                <w:szCs w:val="22"/>
              </w:rPr>
              <w:t>2:Making a Difference</w:t>
            </w:r>
          </w:p>
        </w:tc>
      </w:tr>
      <w:tr w:rsidR="00533933" w:rsidRPr="00543461" w:rsidTr="00C6000B">
        <w:trPr>
          <w:cantSplit/>
          <w:trHeight w:val="380"/>
        </w:trPr>
        <w:tc>
          <w:tcPr>
            <w:tcW w:w="2520" w:type="dxa"/>
            <w:tcBorders>
              <w:left w:val="single" w:sz="12" w:space="0" w:color="auto"/>
              <w:bottom w:val="single" w:sz="4" w:space="0" w:color="auto"/>
              <w:right w:val="single" w:sz="2"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lang w:val="en-US"/>
              </w:rPr>
              <w:t>Assessor / Teacher:</w:t>
            </w:r>
          </w:p>
        </w:tc>
        <w:tc>
          <w:tcPr>
            <w:tcW w:w="6840" w:type="dxa"/>
            <w:tcBorders>
              <w:top w:val="single" w:sz="2" w:space="0" w:color="auto"/>
              <w:left w:val="single" w:sz="2" w:space="0" w:color="auto"/>
              <w:bottom w:val="single" w:sz="2" w:space="0" w:color="auto"/>
              <w:right w:val="single" w:sz="2" w:space="0" w:color="auto"/>
            </w:tcBorders>
            <w:vAlign w:val="center"/>
          </w:tcPr>
          <w:p w:rsidR="00533933" w:rsidRPr="00543461" w:rsidRDefault="00533933" w:rsidP="006B438A">
            <w:pPr>
              <w:spacing w:before="60" w:after="60"/>
              <w:jc w:val="both"/>
              <w:rPr>
                <w:rFonts w:ascii="Arial" w:hAnsi="Arial" w:cs="Arial"/>
                <w:sz w:val="22"/>
                <w:szCs w:val="22"/>
              </w:rPr>
            </w:pPr>
          </w:p>
        </w:tc>
      </w:tr>
    </w:tbl>
    <w:p w:rsidR="00533933" w:rsidRPr="00543461" w:rsidRDefault="00533933" w:rsidP="00533933">
      <w:pPr>
        <w:rPr>
          <w:rFonts w:ascii="Arial" w:hAnsi="Arial" w:cs="Arial"/>
          <w:sz w:val="22"/>
          <w:szCs w:val="22"/>
        </w:rPr>
      </w:pPr>
    </w:p>
    <w:tbl>
      <w:tblPr>
        <w:tblW w:w="8820" w:type="dxa"/>
        <w:tblInd w:w="108" w:type="dxa"/>
        <w:tblBorders>
          <w:top w:val="single" w:sz="12" w:space="0" w:color="auto"/>
          <w:left w:val="single" w:sz="12" w:space="0" w:color="auto"/>
          <w:bottom w:val="dotted" w:sz="4" w:space="0" w:color="auto"/>
          <w:right w:val="single" w:sz="4" w:space="0" w:color="auto"/>
          <w:insideH w:val="single" w:sz="4" w:space="0" w:color="auto"/>
          <w:insideV w:val="single" w:sz="4" w:space="0" w:color="auto"/>
        </w:tblBorders>
        <w:tblLayout w:type="fixed"/>
        <w:tblLook w:val="0000"/>
      </w:tblPr>
      <w:tblGrid>
        <w:gridCol w:w="8280"/>
        <w:gridCol w:w="540"/>
      </w:tblGrid>
      <w:tr w:rsidR="00D85BED" w:rsidRPr="00C6000B" w:rsidTr="00D85BED">
        <w:trPr>
          <w:cantSplit/>
          <w:trHeight w:val="1167"/>
          <w:tblHeader/>
        </w:trPr>
        <w:tc>
          <w:tcPr>
            <w:tcW w:w="8280" w:type="dxa"/>
            <w:shd w:val="pct25" w:color="000000" w:fill="FFFFFF"/>
          </w:tcPr>
          <w:p w:rsidR="00D85BED" w:rsidRPr="00C6000B" w:rsidRDefault="003F7C9C" w:rsidP="00D02782">
            <w:pPr>
              <w:spacing w:before="20" w:afterLines="20"/>
              <w:ind w:left="340" w:hanging="340"/>
              <w:rPr>
                <w:rFonts w:ascii="Arial" w:hAnsi="Arial" w:cs="Arial"/>
                <w:b/>
                <w:sz w:val="20"/>
                <w:szCs w:val="20"/>
              </w:rPr>
            </w:pPr>
            <w:r>
              <w:rPr>
                <w:rFonts w:ascii="Arial" w:hAnsi="Arial" w:cs="Arial"/>
                <w:b/>
                <w:sz w:val="20"/>
                <w:szCs w:val="20"/>
              </w:rPr>
              <w:t>Please reflect on the following statements</w:t>
            </w:r>
          </w:p>
          <w:p w:rsidR="00D85BED" w:rsidRPr="00C6000B" w:rsidRDefault="00D85BED" w:rsidP="00D02782">
            <w:pPr>
              <w:spacing w:before="20" w:afterLines="20"/>
              <w:ind w:left="340" w:hanging="340"/>
              <w:rPr>
                <w:rFonts w:ascii="Arial" w:hAnsi="Arial" w:cs="Arial"/>
                <w:b/>
                <w:sz w:val="20"/>
                <w:szCs w:val="20"/>
              </w:rPr>
            </w:pPr>
            <w:r w:rsidRPr="00C6000B">
              <w:rPr>
                <w:rFonts w:ascii="Arial" w:hAnsi="Arial" w:cs="Arial"/>
                <w:i/>
                <w:sz w:val="20"/>
                <w:szCs w:val="20"/>
              </w:rPr>
              <w:t xml:space="preserve">insert a tick for ‘yes’, cross for ‘no’,  </w:t>
            </w:r>
          </w:p>
        </w:tc>
        <w:tc>
          <w:tcPr>
            <w:tcW w:w="540" w:type="dxa"/>
            <w:shd w:val="pct25" w:color="000000" w:fill="FFFFFF"/>
            <w:textDirection w:val="tbRl"/>
            <w:vAlign w:val="center"/>
          </w:tcPr>
          <w:p w:rsidR="00D85BED" w:rsidRPr="00C6000B" w:rsidRDefault="00D85BED" w:rsidP="00D02782">
            <w:pPr>
              <w:spacing w:before="20" w:afterLines="20"/>
              <w:ind w:left="113" w:right="113"/>
              <w:jc w:val="center"/>
              <w:rPr>
                <w:rFonts w:ascii="Arial" w:hAnsi="Arial" w:cs="Arial"/>
                <w:b/>
                <w:sz w:val="20"/>
                <w:szCs w:val="20"/>
              </w:rPr>
            </w:pPr>
            <w:r w:rsidRPr="00C6000B">
              <w:rPr>
                <w:rFonts w:ascii="Arial" w:hAnsi="Arial" w:cs="Arial"/>
                <w:b/>
                <w:sz w:val="20"/>
                <w:szCs w:val="20"/>
              </w:rPr>
              <w:t>Student</w:t>
            </w: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327B4C" w:rsidRDefault="006F415A" w:rsidP="00287320">
            <w:pPr>
              <w:spacing w:before="120" w:after="120"/>
              <w:rPr>
                <w:rFonts w:ascii="Arial" w:hAnsi="Arial" w:cs="Arial"/>
                <w:sz w:val="20"/>
                <w:szCs w:val="20"/>
              </w:rPr>
            </w:pPr>
            <w:r>
              <w:rPr>
                <w:rFonts w:ascii="Arial" w:hAnsi="Arial" w:cs="Arial"/>
                <w:sz w:val="20"/>
                <w:szCs w:val="20"/>
              </w:rPr>
              <w:t>I was able to determine what information the questions were asking.</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327B4C" w:rsidRDefault="006F415A" w:rsidP="00C617EA">
            <w:pPr>
              <w:spacing w:before="40" w:after="40"/>
              <w:rPr>
                <w:rFonts w:ascii="Arial" w:hAnsi="Arial" w:cs="Arial"/>
                <w:sz w:val="20"/>
                <w:szCs w:val="20"/>
              </w:rPr>
            </w:pPr>
            <w:r>
              <w:rPr>
                <w:rFonts w:ascii="Arial" w:hAnsi="Arial" w:cs="Arial"/>
                <w:sz w:val="20"/>
                <w:szCs w:val="20"/>
              </w:rPr>
              <w:t>I was able to complete the PMI chart after reading the attached article.</w:t>
            </w:r>
          </w:p>
        </w:tc>
        <w:tc>
          <w:tcPr>
            <w:tcW w:w="540" w:type="dxa"/>
          </w:tcPr>
          <w:p w:rsidR="00D85BED" w:rsidRPr="00327B4C" w:rsidRDefault="00D85BED" w:rsidP="00287320">
            <w:pPr>
              <w:spacing w:before="120" w:after="120"/>
              <w:rPr>
                <w:rFonts w:ascii="Arial" w:hAnsi="Arial" w:cs="Arial"/>
                <w:sz w:val="20"/>
                <w:szCs w:val="20"/>
              </w:rPr>
            </w:pPr>
          </w:p>
        </w:tc>
      </w:tr>
      <w:tr w:rsidR="006F415A" w:rsidRPr="00327B4C" w:rsidTr="00D85BED">
        <w:tblPrEx>
          <w:tblBorders>
            <w:top w:val="single" w:sz="4" w:space="0" w:color="auto"/>
            <w:left w:val="single" w:sz="4" w:space="0" w:color="auto"/>
            <w:bottom w:val="single" w:sz="4" w:space="0" w:color="auto"/>
          </w:tblBorders>
        </w:tblPrEx>
        <w:tc>
          <w:tcPr>
            <w:tcW w:w="8280" w:type="dxa"/>
          </w:tcPr>
          <w:p w:rsidR="006F415A" w:rsidRDefault="006F415A" w:rsidP="00C617EA">
            <w:pPr>
              <w:spacing w:before="40" w:after="40"/>
              <w:rPr>
                <w:rFonts w:ascii="Arial" w:hAnsi="Arial" w:cs="Arial"/>
                <w:sz w:val="20"/>
                <w:szCs w:val="20"/>
              </w:rPr>
            </w:pPr>
            <w:r>
              <w:rPr>
                <w:rFonts w:ascii="Arial" w:hAnsi="Arial" w:cs="Arial"/>
                <w:sz w:val="20"/>
                <w:szCs w:val="20"/>
              </w:rPr>
              <w:t>Did you create the staff newsletter insert?</w:t>
            </w:r>
          </w:p>
        </w:tc>
        <w:tc>
          <w:tcPr>
            <w:tcW w:w="540" w:type="dxa"/>
          </w:tcPr>
          <w:p w:rsidR="006F415A" w:rsidRPr="00327B4C" w:rsidRDefault="006F415A"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6F415A" w:rsidRDefault="006F415A" w:rsidP="00C6000B">
            <w:pPr>
              <w:spacing w:before="40" w:after="40"/>
              <w:ind w:left="-8"/>
              <w:rPr>
                <w:rFonts w:ascii="Arial" w:hAnsi="Arial" w:cs="Arial"/>
                <w:b/>
                <w:sz w:val="20"/>
                <w:szCs w:val="20"/>
              </w:rPr>
            </w:pPr>
            <w:r w:rsidRPr="006F415A">
              <w:rPr>
                <w:rFonts w:ascii="Arial" w:hAnsi="Arial" w:cs="Arial"/>
                <w:b/>
                <w:sz w:val="20"/>
                <w:szCs w:val="20"/>
              </w:rPr>
              <w:t>Part 2</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327B4C" w:rsidRDefault="006F415A" w:rsidP="00287320">
            <w:pPr>
              <w:spacing w:before="120" w:after="120"/>
              <w:rPr>
                <w:rFonts w:ascii="Arial" w:hAnsi="Arial" w:cs="Arial"/>
                <w:sz w:val="20"/>
                <w:szCs w:val="20"/>
              </w:rPr>
            </w:pPr>
            <w:r>
              <w:rPr>
                <w:rFonts w:ascii="Arial" w:hAnsi="Arial" w:cs="Arial"/>
                <w:sz w:val="20"/>
                <w:szCs w:val="20"/>
              </w:rPr>
              <w:t>I was able to show my understanding of customer service through my participation in the role plays.</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327B4C" w:rsidRDefault="00A90B74" w:rsidP="00287320">
            <w:pPr>
              <w:spacing w:before="120" w:after="120"/>
              <w:rPr>
                <w:rFonts w:ascii="Arial" w:hAnsi="Arial" w:cs="Arial"/>
                <w:sz w:val="20"/>
                <w:szCs w:val="20"/>
              </w:rPr>
            </w:pPr>
            <w:r>
              <w:rPr>
                <w:rFonts w:ascii="Arial" w:hAnsi="Arial" w:cs="Arial"/>
                <w:sz w:val="20"/>
                <w:szCs w:val="20"/>
              </w:rPr>
              <w:t>My participation in the role play activity is a good example of my teamwork skill.</w:t>
            </w:r>
          </w:p>
        </w:tc>
        <w:tc>
          <w:tcPr>
            <w:tcW w:w="540" w:type="dxa"/>
          </w:tcPr>
          <w:p w:rsidR="00D85BED" w:rsidRPr="00327B4C" w:rsidRDefault="00D85BED" w:rsidP="00287320">
            <w:pPr>
              <w:spacing w:before="120" w:after="120"/>
              <w:rPr>
                <w:rFonts w:ascii="Arial" w:hAnsi="Arial" w:cs="Arial"/>
                <w:sz w:val="20"/>
                <w:szCs w:val="20"/>
              </w:rPr>
            </w:pPr>
          </w:p>
        </w:tc>
      </w:tr>
    </w:tbl>
    <w:p w:rsidR="005A723C" w:rsidRPr="00327B4C" w:rsidRDefault="005A723C" w:rsidP="00533933">
      <w:pPr>
        <w:jc w:val="both"/>
        <w:rPr>
          <w:rFonts w:ascii="Arial" w:hAnsi="Arial" w:cs="Arial"/>
          <w:sz w:val="20"/>
          <w:szCs w:val="20"/>
        </w:rPr>
      </w:pPr>
    </w:p>
    <w:tbl>
      <w:tblPr>
        <w:tblW w:w="0" w:type="auto"/>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tblPr>
      <w:tblGrid>
        <w:gridCol w:w="9357"/>
      </w:tblGrid>
      <w:tr w:rsidR="00533933" w:rsidRPr="00327B4C" w:rsidTr="006B438A">
        <w:trPr>
          <w:cantSplit/>
          <w:trHeight w:val="300"/>
        </w:trPr>
        <w:tc>
          <w:tcPr>
            <w:tcW w:w="9357" w:type="dxa"/>
            <w:tcBorders>
              <w:top w:val="single" w:sz="12" w:space="0" w:color="auto"/>
              <w:left w:val="single" w:sz="12" w:space="0" w:color="auto"/>
              <w:bottom w:val="single" w:sz="4" w:space="0" w:color="auto"/>
              <w:right w:val="single" w:sz="12" w:space="0" w:color="auto"/>
            </w:tcBorders>
            <w:shd w:val="pct15" w:color="auto" w:fill="FFFFFF"/>
          </w:tcPr>
          <w:p w:rsidR="00533933" w:rsidRPr="00327B4C" w:rsidRDefault="00A03AAE" w:rsidP="006B438A">
            <w:pPr>
              <w:spacing w:before="120" w:after="60"/>
              <w:rPr>
                <w:rFonts w:ascii="Arial" w:hAnsi="Arial" w:cs="Arial"/>
                <w:b/>
                <w:sz w:val="20"/>
                <w:szCs w:val="20"/>
              </w:rPr>
            </w:pPr>
            <w:r>
              <w:rPr>
                <w:rFonts w:ascii="Arial" w:hAnsi="Arial" w:cs="Arial"/>
                <w:b/>
                <w:sz w:val="20"/>
                <w:szCs w:val="20"/>
              </w:rPr>
              <w:t>Candidate Self Reflection</w:t>
            </w:r>
          </w:p>
        </w:tc>
      </w:tr>
      <w:tr w:rsidR="00533933" w:rsidRPr="00327B4C" w:rsidTr="006B438A">
        <w:trPr>
          <w:cantSplit/>
          <w:trHeight w:val="300"/>
        </w:trPr>
        <w:tc>
          <w:tcPr>
            <w:tcW w:w="9357" w:type="dxa"/>
            <w:tcBorders>
              <w:top w:val="single" w:sz="4" w:space="0" w:color="auto"/>
              <w:left w:val="single" w:sz="12" w:space="0" w:color="auto"/>
              <w:bottom w:val="single" w:sz="4" w:space="0" w:color="auto"/>
              <w:right w:val="single" w:sz="12" w:space="0" w:color="auto"/>
            </w:tcBorders>
          </w:tcPr>
          <w:p w:rsidR="00533933" w:rsidRPr="00327B4C" w:rsidRDefault="00533933" w:rsidP="006B438A">
            <w:pPr>
              <w:widowControl w:val="0"/>
              <w:rPr>
                <w:rFonts w:ascii="Arial" w:hAnsi="Arial" w:cs="Arial"/>
                <w:sz w:val="20"/>
                <w:szCs w:val="20"/>
              </w:rPr>
            </w:pPr>
          </w:p>
          <w:p w:rsidR="00533933" w:rsidRDefault="00A90B74" w:rsidP="006B438A">
            <w:pPr>
              <w:widowControl w:val="0"/>
              <w:rPr>
                <w:rFonts w:ascii="Arial" w:hAnsi="Arial" w:cs="Arial"/>
                <w:sz w:val="20"/>
                <w:szCs w:val="20"/>
              </w:rPr>
            </w:pPr>
            <w:r>
              <w:rPr>
                <w:rFonts w:ascii="Arial" w:hAnsi="Arial" w:cs="Arial"/>
                <w:sz w:val="20"/>
                <w:szCs w:val="20"/>
              </w:rPr>
              <w:t>Please comment on the employment related skills you were able to use in this task:</w:t>
            </w:r>
          </w:p>
          <w:p w:rsidR="00A90B74" w:rsidRPr="00327B4C" w:rsidRDefault="00A90B74" w:rsidP="006B438A">
            <w:pPr>
              <w:widowControl w:val="0"/>
              <w:rPr>
                <w:rFonts w:ascii="Arial" w:hAnsi="Arial" w:cs="Arial"/>
                <w:sz w:val="20"/>
                <w:szCs w:val="20"/>
              </w:rPr>
            </w:pPr>
            <w:r>
              <w:rPr>
                <w:rFonts w:ascii="Arial" w:hAnsi="Arial" w:cs="Arial"/>
                <w:sz w:val="20"/>
                <w:szCs w:val="20"/>
              </w:rPr>
              <w:t>Teamwork, Technology Skills, Communication, Ini</w:t>
            </w:r>
            <w:r w:rsidR="00DC43C0">
              <w:rPr>
                <w:rFonts w:ascii="Arial" w:hAnsi="Arial" w:cs="Arial"/>
                <w:sz w:val="20"/>
                <w:szCs w:val="20"/>
              </w:rPr>
              <w:t>ti</w:t>
            </w:r>
            <w:r>
              <w:rPr>
                <w:rFonts w:ascii="Arial" w:hAnsi="Arial" w:cs="Arial"/>
                <w:sz w:val="20"/>
                <w:szCs w:val="20"/>
              </w:rPr>
              <w:t>ative.</w:t>
            </w:r>
          </w:p>
          <w:p w:rsidR="00533933" w:rsidRPr="00327B4C" w:rsidRDefault="00533933"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C6000B" w:rsidRDefault="00C6000B"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Pr="00327B4C" w:rsidRDefault="00327B4C"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Pr="00327B4C" w:rsidRDefault="00327B4C" w:rsidP="006B438A">
            <w:pPr>
              <w:widowControl w:val="0"/>
              <w:rPr>
                <w:rFonts w:ascii="Arial" w:hAnsi="Arial" w:cs="Arial"/>
                <w:sz w:val="20"/>
                <w:szCs w:val="20"/>
              </w:rPr>
            </w:pPr>
          </w:p>
          <w:p w:rsidR="00C6000B" w:rsidRDefault="00C6000B" w:rsidP="006B438A">
            <w:pPr>
              <w:widowControl w:val="0"/>
              <w:rPr>
                <w:rFonts w:ascii="Arial" w:hAnsi="Arial" w:cs="Arial"/>
                <w:sz w:val="20"/>
                <w:szCs w:val="20"/>
              </w:rPr>
            </w:pPr>
          </w:p>
          <w:p w:rsidR="00533933" w:rsidRPr="00327B4C" w:rsidRDefault="00533933" w:rsidP="006B438A">
            <w:pPr>
              <w:widowControl w:val="0"/>
              <w:rPr>
                <w:rFonts w:ascii="Arial" w:hAnsi="Arial" w:cs="Arial"/>
                <w:sz w:val="20"/>
                <w:szCs w:val="20"/>
              </w:rPr>
            </w:pPr>
            <w:r w:rsidRPr="00327B4C">
              <w:rPr>
                <w:rFonts w:ascii="Arial" w:hAnsi="Arial" w:cs="Arial"/>
                <w:sz w:val="20"/>
                <w:szCs w:val="20"/>
              </w:rPr>
              <w:t xml:space="preserve">                                                 </w:t>
            </w:r>
          </w:p>
          <w:p w:rsidR="00533933" w:rsidRPr="00327B4C" w:rsidRDefault="00533933" w:rsidP="006B438A">
            <w:pPr>
              <w:widowControl w:val="0"/>
              <w:rPr>
                <w:rFonts w:ascii="Arial" w:hAnsi="Arial" w:cs="Arial"/>
                <w:sz w:val="20"/>
                <w:szCs w:val="20"/>
              </w:rPr>
            </w:pPr>
          </w:p>
        </w:tc>
      </w:tr>
    </w:tbl>
    <w:p w:rsidR="00533933" w:rsidRPr="00327B4C" w:rsidRDefault="00533933" w:rsidP="00533933">
      <w:pPr>
        <w:jc w:val="center"/>
        <w:rPr>
          <w:rFonts w:ascii="Arial" w:hAnsi="Arial" w:cs="Arial"/>
          <w:sz w:val="20"/>
          <w:szCs w:val="20"/>
        </w:rPr>
      </w:pPr>
    </w:p>
    <w:tbl>
      <w:tblPr>
        <w:tblW w:w="9357"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44"/>
        <w:gridCol w:w="2837"/>
        <w:gridCol w:w="851"/>
        <w:gridCol w:w="2125"/>
      </w:tblGrid>
      <w:tr w:rsidR="006E3A67" w:rsidRPr="00327B4C" w:rsidTr="005B0958">
        <w:trPr>
          <w:cantSplit/>
          <w:trHeight w:val="520"/>
        </w:trPr>
        <w:tc>
          <w:tcPr>
            <w:tcW w:w="3544" w:type="dxa"/>
            <w:tcBorders>
              <w:top w:val="single" w:sz="4" w:space="0" w:color="auto"/>
              <w:left w:val="single" w:sz="12" w:space="0" w:color="auto"/>
              <w:bottom w:val="single" w:sz="12" w:space="0" w:color="auto"/>
              <w:right w:val="single" w:sz="4" w:space="0" w:color="auto"/>
            </w:tcBorders>
            <w:shd w:val="pct15" w:color="auto" w:fill="auto"/>
            <w:vAlign w:val="center"/>
          </w:tcPr>
          <w:p w:rsidR="006E3A67" w:rsidRPr="00327B4C" w:rsidRDefault="006E3A67" w:rsidP="005B0958">
            <w:pPr>
              <w:spacing w:before="120" w:after="60"/>
              <w:rPr>
                <w:rFonts w:ascii="Arial" w:hAnsi="Arial" w:cs="Arial"/>
                <w:b/>
                <w:sz w:val="20"/>
                <w:szCs w:val="20"/>
              </w:rPr>
            </w:pPr>
            <w:r w:rsidRPr="00327B4C">
              <w:rPr>
                <w:rFonts w:ascii="Arial" w:hAnsi="Arial" w:cs="Arial"/>
                <w:b/>
                <w:sz w:val="20"/>
                <w:szCs w:val="20"/>
              </w:rPr>
              <w:t>Candidates signature:</w:t>
            </w:r>
          </w:p>
        </w:tc>
        <w:tc>
          <w:tcPr>
            <w:tcW w:w="2837" w:type="dxa"/>
            <w:tcBorders>
              <w:top w:val="single" w:sz="4" w:space="0" w:color="auto"/>
              <w:left w:val="single" w:sz="4" w:space="0" w:color="auto"/>
              <w:bottom w:val="single" w:sz="12" w:space="0" w:color="auto"/>
              <w:right w:val="single" w:sz="4" w:space="0" w:color="auto"/>
            </w:tcBorders>
            <w:vAlign w:val="center"/>
          </w:tcPr>
          <w:p w:rsidR="006E3A67" w:rsidRPr="00327B4C" w:rsidRDefault="006E3A67" w:rsidP="005B0958">
            <w:pPr>
              <w:spacing w:before="120" w:after="60"/>
              <w:rPr>
                <w:rFonts w:ascii="Arial" w:hAnsi="Arial" w:cs="Arial"/>
                <w:b/>
                <w:sz w:val="20"/>
                <w:szCs w:val="20"/>
              </w:rPr>
            </w:pPr>
          </w:p>
        </w:tc>
        <w:tc>
          <w:tcPr>
            <w:tcW w:w="851" w:type="dxa"/>
            <w:tcBorders>
              <w:top w:val="single" w:sz="4" w:space="0" w:color="auto"/>
              <w:left w:val="single" w:sz="4" w:space="0" w:color="auto"/>
              <w:bottom w:val="single" w:sz="12" w:space="0" w:color="auto"/>
              <w:right w:val="single" w:sz="4" w:space="0" w:color="auto"/>
            </w:tcBorders>
            <w:shd w:val="pct15" w:color="auto" w:fill="FFFFFF"/>
            <w:vAlign w:val="center"/>
          </w:tcPr>
          <w:p w:rsidR="006E3A67" w:rsidRPr="00327B4C" w:rsidRDefault="006E3A67" w:rsidP="005B0958">
            <w:pPr>
              <w:spacing w:before="120" w:after="60"/>
              <w:rPr>
                <w:rFonts w:ascii="Arial" w:hAnsi="Arial" w:cs="Arial"/>
                <w:b/>
                <w:sz w:val="20"/>
                <w:szCs w:val="20"/>
              </w:rPr>
            </w:pPr>
            <w:r w:rsidRPr="00327B4C">
              <w:rPr>
                <w:rFonts w:ascii="Arial" w:hAnsi="Arial" w:cs="Arial"/>
                <w:b/>
                <w:sz w:val="20"/>
                <w:szCs w:val="20"/>
              </w:rPr>
              <w:t>Date:</w:t>
            </w:r>
          </w:p>
        </w:tc>
        <w:tc>
          <w:tcPr>
            <w:tcW w:w="2125" w:type="dxa"/>
            <w:tcBorders>
              <w:top w:val="single" w:sz="4" w:space="0" w:color="auto"/>
              <w:left w:val="single" w:sz="4" w:space="0" w:color="auto"/>
              <w:bottom w:val="single" w:sz="12" w:space="0" w:color="auto"/>
              <w:right w:val="single" w:sz="12" w:space="0" w:color="auto"/>
            </w:tcBorders>
            <w:vAlign w:val="center"/>
          </w:tcPr>
          <w:p w:rsidR="006E3A67" w:rsidRPr="00327B4C" w:rsidRDefault="006E3A67" w:rsidP="005B0958">
            <w:pPr>
              <w:spacing w:before="120" w:after="60"/>
              <w:rPr>
                <w:rFonts w:ascii="Arial" w:hAnsi="Arial" w:cs="Arial"/>
                <w:b/>
                <w:sz w:val="20"/>
                <w:szCs w:val="20"/>
              </w:rPr>
            </w:pPr>
          </w:p>
        </w:tc>
      </w:tr>
      <w:tr w:rsidR="00533933" w:rsidRPr="00327B4C" w:rsidTr="006B438A">
        <w:trPr>
          <w:cantSplit/>
          <w:trHeight w:val="520"/>
        </w:trPr>
        <w:tc>
          <w:tcPr>
            <w:tcW w:w="3544" w:type="dxa"/>
            <w:tcBorders>
              <w:top w:val="single" w:sz="4" w:space="0" w:color="auto"/>
              <w:left w:val="single" w:sz="12" w:space="0" w:color="auto"/>
              <w:bottom w:val="single" w:sz="12" w:space="0" w:color="auto"/>
              <w:right w:val="single" w:sz="4" w:space="0" w:color="auto"/>
            </w:tcBorders>
            <w:shd w:val="pct15" w:color="auto" w:fill="auto"/>
            <w:vAlign w:val="center"/>
          </w:tcPr>
          <w:p w:rsidR="00533933" w:rsidRPr="00327B4C" w:rsidRDefault="00533933" w:rsidP="006B438A">
            <w:pPr>
              <w:spacing w:before="120" w:after="60"/>
              <w:rPr>
                <w:rFonts w:ascii="Arial" w:hAnsi="Arial" w:cs="Arial"/>
                <w:b/>
                <w:sz w:val="20"/>
                <w:szCs w:val="20"/>
              </w:rPr>
            </w:pPr>
            <w:r w:rsidRPr="00327B4C">
              <w:rPr>
                <w:rFonts w:ascii="Arial" w:hAnsi="Arial" w:cs="Arial"/>
                <w:b/>
                <w:sz w:val="20"/>
                <w:szCs w:val="20"/>
              </w:rPr>
              <w:t>Assessor signature:</w:t>
            </w:r>
          </w:p>
        </w:tc>
        <w:tc>
          <w:tcPr>
            <w:tcW w:w="2837" w:type="dxa"/>
            <w:tcBorders>
              <w:top w:val="single" w:sz="4" w:space="0" w:color="auto"/>
              <w:left w:val="single" w:sz="4" w:space="0" w:color="auto"/>
              <w:bottom w:val="single" w:sz="12" w:space="0" w:color="auto"/>
              <w:right w:val="single" w:sz="4" w:space="0" w:color="auto"/>
            </w:tcBorders>
            <w:vAlign w:val="center"/>
          </w:tcPr>
          <w:p w:rsidR="00533933" w:rsidRPr="00327B4C" w:rsidRDefault="00533933" w:rsidP="006B438A">
            <w:pPr>
              <w:spacing w:before="120" w:after="60"/>
              <w:rPr>
                <w:rFonts w:ascii="Arial" w:hAnsi="Arial" w:cs="Arial"/>
                <w:b/>
                <w:sz w:val="20"/>
                <w:szCs w:val="20"/>
              </w:rPr>
            </w:pPr>
          </w:p>
        </w:tc>
        <w:tc>
          <w:tcPr>
            <w:tcW w:w="851" w:type="dxa"/>
            <w:tcBorders>
              <w:top w:val="single" w:sz="4" w:space="0" w:color="auto"/>
              <w:left w:val="single" w:sz="4" w:space="0" w:color="auto"/>
              <w:bottom w:val="single" w:sz="12" w:space="0" w:color="auto"/>
              <w:right w:val="single" w:sz="4" w:space="0" w:color="auto"/>
            </w:tcBorders>
            <w:shd w:val="pct15" w:color="auto" w:fill="FFFFFF"/>
            <w:vAlign w:val="center"/>
          </w:tcPr>
          <w:p w:rsidR="00533933" w:rsidRPr="00327B4C" w:rsidRDefault="00533933" w:rsidP="006B438A">
            <w:pPr>
              <w:spacing w:before="120" w:after="60"/>
              <w:rPr>
                <w:rFonts w:ascii="Arial" w:hAnsi="Arial" w:cs="Arial"/>
                <w:b/>
                <w:sz w:val="20"/>
                <w:szCs w:val="20"/>
              </w:rPr>
            </w:pPr>
            <w:r w:rsidRPr="00327B4C">
              <w:rPr>
                <w:rFonts w:ascii="Arial" w:hAnsi="Arial" w:cs="Arial"/>
                <w:b/>
                <w:sz w:val="20"/>
                <w:szCs w:val="20"/>
              </w:rPr>
              <w:t>Date:</w:t>
            </w:r>
          </w:p>
        </w:tc>
        <w:tc>
          <w:tcPr>
            <w:tcW w:w="2125" w:type="dxa"/>
            <w:tcBorders>
              <w:top w:val="single" w:sz="4" w:space="0" w:color="auto"/>
              <w:left w:val="single" w:sz="4" w:space="0" w:color="auto"/>
              <w:bottom w:val="single" w:sz="12" w:space="0" w:color="auto"/>
              <w:right w:val="single" w:sz="12" w:space="0" w:color="auto"/>
            </w:tcBorders>
            <w:vAlign w:val="center"/>
          </w:tcPr>
          <w:p w:rsidR="00533933" w:rsidRPr="00327B4C" w:rsidRDefault="00533933" w:rsidP="006B438A">
            <w:pPr>
              <w:spacing w:before="120" w:after="60"/>
              <w:rPr>
                <w:rFonts w:ascii="Arial" w:hAnsi="Arial" w:cs="Arial"/>
                <w:b/>
                <w:sz w:val="20"/>
                <w:szCs w:val="20"/>
              </w:rPr>
            </w:pPr>
          </w:p>
        </w:tc>
      </w:tr>
    </w:tbl>
    <w:p w:rsidR="00BD4579" w:rsidRDefault="00BD4579" w:rsidP="00533933">
      <w:pPr>
        <w:rPr>
          <w:rFonts w:ascii="Arial" w:hAnsi="Arial" w:cs="Arial"/>
          <w:sz w:val="20"/>
          <w:szCs w:val="20"/>
        </w:rPr>
      </w:pPr>
    </w:p>
    <w:p w:rsidR="00BD4579" w:rsidRDefault="00BD4579" w:rsidP="00BD4579">
      <w:pPr>
        <w:pStyle w:val="TableRefHeading"/>
        <w:spacing w:after="0" w:line="240" w:lineRule="auto"/>
        <w:ind w:left="360" w:right="343"/>
        <w:jc w:val="center"/>
        <w:rPr>
          <w:rFonts w:ascii="Arial" w:hAnsi="Arial" w:cs="Arial"/>
          <w:sz w:val="28"/>
          <w:szCs w:val="28"/>
        </w:rPr>
      </w:pPr>
      <w:r>
        <w:rPr>
          <w:rFonts w:ascii="Arial" w:hAnsi="Arial" w:cs="Arial"/>
          <w:sz w:val="28"/>
          <w:szCs w:val="28"/>
        </w:rPr>
        <w:t xml:space="preserve">Observation checklist </w:t>
      </w:r>
    </w:p>
    <w:p w:rsidR="00BD4579" w:rsidRDefault="00BD4579" w:rsidP="00BD4579">
      <w:pPr>
        <w:ind w:left="360" w:right="343"/>
        <w:rPr>
          <w:rFonts w:ascii="Arial" w:hAnsi="Arial" w:cs="Arial"/>
        </w:rPr>
      </w:pPr>
    </w:p>
    <w:tbl>
      <w:tblPr>
        <w:tblW w:w="9350" w:type="dxa"/>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3310"/>
        <w:gridCol w:w="298"/>
        <w:gridCol w:w="22"/>
        <w:gridCol w:w="1430"/>
        <w:gridCol w:w="770"/>
        <w:gridCol w:w="770"/>
        <w:gridCol w:w="127"/>
        <w:gridCol w:w="2623"/>
      </w:tblGrid>
      <w:tr w:rsidR="00BD4579" w:rsidRPr="0095648E" w:rsidTr="00D85BED">
        <w:trPr>
          <w:cantSplit/>
          <w:trHeight w:val="433"/>
        </w:trPr>
        <w:tc>
          <w:tcPr>
            <w:tcW w:w="3310" w:type="dxa"/>
            <w:shd w:val="pct10" w:color="auto" w:fill="auto"/>
          </w:tcPr>
          <w:p w:rsidR="00BD4579" w:rsidRPr="0095648E" w:rsidRDefault="00BD4579" w:rsidP="001147B9">
            <w:pPr>
              <w:pStyle w:val="MajorTableText"/>
              <w:ind w:left="90" w:right="202"/>
              <w:rPr>
                <w:rFonts w:ascii="Arial" w:hAnsi="Arial" w:cs="Arial"/>
                <w:b/>
                <w:sz w:val="22"/>
                <w:szCs w:val="22"/>
              </w:rPr>
            </w:pPr>
            <w:r w:rsidRPr="0095648E">
              <w:rPr>
                <w:rFonts w:ascii="Arial" w:hAnsi="Arial" w:cs="Arial"/>
                <w:b/>
                <w:sz w:val="22"/>
                <w:szCs w:val="22"/>
              </w:rPr>
              <w:t>Candidate name:</w:t>
            </w:r>
          </w:p>
        </w:tc>
        <w:tc>
          <w:tcPr>
            <w:tcW w:w="6040" w:type="dxa"/>
            <w:gridSpan w:val="7"/>
          </w:tcPr>
          <w:p w:rsidR="00BD4579" w:rsidRPr="0095648E" w:rsidRDefault="00BD4579" w:rsidP="001147B9">
            <w:pPr>
              <w:pStyle w:val="MajorTableText"/>
              <w:ind w:left="360" w:right="343"/>
              <w:rPr>
                <w:rFonts w:ascii="Arial" w:hAnsi="Arial" w:cs="Arial"/>
                <w:sz w:val="22"/>
                <w:szCs w:val="22"/>
              </w:rPr>
            </w:pPr>
          </w:p>
        </w:tc>
      </w:tr>
      <w:tr w:rsidR="00BD4579" w:rsidRPr="0095648E" w:rsidTr="00D85BED">
        <w:trPr>
          <w:cantSplit/>
          <w:trHeight w:val="313"/>
        </w:trPr>
        <w:tc>
          <w:tcPr>
            <w:tcW w:w="3310" w:type="dxa"/>
            <w:shd w:val="pct10" w:color="auto" w:fill="auto"/>
          </w:tcPr>
          <w:p w:rsidR="00BD4579" w:rsidRPr="0095648E" w:rsidRDefault="00BD4579" w:rsidP="001147B9">
            <w:pPr>
              <w:pStyle w:val="MajorTableText"/>
              <w:ind w:left="90" w:right="202"/>
              <w:rPr>
                <w:rFonts w:ascii="Arial" w:hAnsi="Arial" w:cs="Arial"/>
                <w:b/>
                <w:sz w:val="22"/>
                <w:szCs w:val="22"/>
              </w:rPr>
            </w:pPr>
            <w:r w:rsidRPr="0095648E">
              <w:rPr>
                <w:rFonts w:ascii="Arial" w:hAnsi="Arial" w:cs="Arial"/>
                <w:b/>
                <w:sz w:val="22"/>
                <w:szCs w:val="22"/>
              </w:rPr>
              <w:t>Assessor name:</w:t>
            </w:r>
          </w:p>
        </w:tc>
        <w:tc>
          <w:tcPr>
            <w:tcW w:w="6040" w:type="dxa"/>
            <w:gridSpan w:val="7"/>
          </w:tcPr>
          <w:p w:rsidR="00BD4579" w:rsidRPr="0095648E" w:rsidRDefault="00BD4579" w:rsidP="001147B9">
            <w:pPr>
              <w:pStyle w:val="MajorTableText"/>
              <w:ind w:left="360" w:right="343"/>
              <w:rPr>
                <w:rFonts w:ascii="Arial" w:hAnsi="Arial" w:cs="Arial"/>
                <w:sz w:val="22"/>
                <w:szCs w:val="22"/>
              </w:rPr>
            </w:pPr>
          </w:p>
        </w:tc>
      </w:tr>
      <w:tr w:rsidR="00BD4579" w:rsidRPr="0095648E" w:rsidTr="00D85BED">
        <w:trPr>
          <w:cantSplit/>
        </w:trPr>
        <w:tc>
          <w:tcPr>
            <w:tcW w:w="3310" w:type="dxa"/>
            <w:shd w:val="pct10" w:color="auto" w:fill="auto"/>
          </w:tcPr>
          <w:p w:rsidR="00BD4579" w:rsidRPr="0095648E" w:rsidRDefault="00BD4579" w:rsidP="001147B9">
            <w:pPr>
              <w:pStyle w:val="MajorTableText"/>
              <w:ind w:left="90" w:right="202"/>
              <w:rPr>
                <w:rFonts w:ascii="Arial" w:hAnsi="Arial" w:cs="Arial"/>
                <w:b/>
                <w:sz w:val="22"/>
                <w:szCs w:val="22"/>
              </w:rPr>
            </w:pPr>
            <w:r w:rsidRPr="0095648E">
              <w:rPr>
                <w:rFonts w:ascii="Arial" w:hAnsi="Arial" w:cs="Arial"/>
                <w:b/>
                <w:sz w:val="22"/>
                <w:szCs w:val="22"/>
              </w:rPr>
              <w:t>Units of competency:</w:t>
            </w:r>
          </w:p>
        </w:tc>
        <w:tc>
          <w:tcPr>
            <w:tcW w:w="6040" w:type="dxa"/>
            <w:gridSpan w:val="7"/>
          </w:tcPr>
          <w:p w:rsidR="00A90B74" w:rsidRDefault="00A90B74" w:rsidP="00A90B74">
            <w:pPr>
              <w:pStyle w:val="Header"/>
              <w:rPr>
                <w:rFonts w:cs="Arial"/>
              </w:rPr>
            </w:pPr>
            <w:r w:rsidRPr="0003468C">
              <w:rPr>
                <w:rFonts w:ascii="Calibri" w:hAnsi="Calibri" w:cs="Arial"/>
                <w:sz w:val="22"/>
                <w:szCs w:val="22"/>
              </w:rPr>
              <w:t>BSBWOR203A</w:t>
            </w:r>
            <w:r>
              <w:rPr>
                <w:rFonts w:cs="Arial"/>
              </w:rPr>
              <w:t xml:space="preserve"> : Work effectively with Others</w:t>
            </w:r>
          </w:p>
          <w:p w:rsidR="00A90B74" w:rsidRDefault="00A90B74" w:rsidP="00A90B74">
            <w:pPr>
              <w:rPr>
                <w:rFonts w:ascii="Arial" w:hAnsi="Arial" w:cs="Arial"/>
                <w:b/>
                <w:sz w:val="22"/>
                <w:szCs w:val="22"/>
                <w:lang w:val="en-US"/>
              </w:rPr>
            </w:pPr>
            <w:r w:rsidRPr="0003468C">
              <w:rPr>
                <w:rFonts w:ascii="Calibri" w:hAnsi="Calibri" w:cs="Arial"/>
                <w:sz w:val="22"/>
                <w:szCs w:val="22"/>
              </w:rPr>
              <w:t>BSBCUS201A</w:t>
            </w:r>
            <w:r w:rsidRPr="00ED0EFF">
              <w:rPr>
                <w:rFonts w:cs="Arial"/>
              </w:rPr>
              <w:t xml:space="preserve"> </w:t>
            </w:r>
            <w:r>
              <w:rPr>
                <w:rFonts w:cs="Arial"/>
              </w:rPr>
              <w:t xml:space="preserve">: </w:t>
            </w:r>
            <w:r w:rsidRPr="00C926EA">
              <w:rPr>
                <w:rFonts w:ascii="Arial" w:hAnsi="Arial" w:cs="Arial"/>
                <w:sz w:val="20"/>
                <w:szCs w:val="20"/>
              </w:rPr>
              <w:t>Deliver a service to customers</w:t>
            </w:r>
            <w:r w:rsidRPr="00123A51">
              <w:rPr>
                <w:rFonts w:ascii="Arial" w:hAnsi="Arial" w:cs="Arial"/>
                <w:b/>
                <w:sz w:val="22"/>
                <w:szCs w:val="22"/>
                <w:lang w:val="en-US"/>
              </w:rPr>
              <w:t xml:space="preserve"> </w:t>
            </w:r>
          </w:p>
          <w:p w:rsidR="00BD4579" w:rsidRPr="00BD4579" w:rsidRDefault="00BD4579" w:rsidP="00D85BED">
            <w:pPr>
              <w:pStyle w:val="Header"/>
              <w:ind w:left="720"/>
              <w:rPr>
                <w:rFonts w:cs="Arial"/>
              </w:rPr>
            </w:pPr>
          </w:p>
        </w:tc>
      </w:tr>
      <w:tr w:rsidR="00BD4579" w:rsidRPr="0095648E" w:rsidTr="00D85BED">
        <w:trPr>
          <w:cantSplit/>
        </w:trPr>
        <w:tc>
          <w:tcPr>
            <w:tcW w:w="3310" w:type="dxa"/>
            <w:shd w:val="pct10" w:color="auto" w:fill="auto"/>
          </w:tcPr>
          <w:p w:rsidR="00BD4579" w:rsidRPr="0095648E" w:rsidRDefault="00BD4579" w:rsidP="001147B9">
            <w:pPr>
              <w:pStyle w:val="MajorTableText"/>
              <w:ind w:left="90" w:right="202"/>
              <w:rPr>
                <w:rFonts w:ascii="Arial" w:hAnsi="Arial" w:cs="Arial"/>
                <w:b/>
                <w:sz w:val="22"/>
                <w:szCs w:val="22"/>
              </w:rPr>
            </w:pPr>
            <w:r w:rsidRPr="0095648E">
              <w:rPr>
                <w:rFonts w:ascii="Arial" w:hAnsi="Arial" w:cs="Arial"/>
                <w:b/>
                <w:sz w:val="22"/>
                <w:szCs w:val="22"/>
              </w:rPr>
              <w:t>Date of assessment:</w:t>
            </w:r>
          </w:p>
        </w:tc>
        <w:tc>
          <w:tcPr>
            <w:tcW w:w="6040" w:type="dxa"/>
            <w:gridSpan w:val="7"/>
          </w:tcPr>
          <w:p w:rsidR="00BD4579" w:rsidRPr="0095648E" w:rsidRDefault="00BD4579" w:rsidP="001147B9">
            <w:pPr>
              <w:pStyle w:val="MajorTableText"/>
              <w:ind w:left="360" w:right="343"/>
              <w:rPr>
                <w:rFonts w:ascii="Arial" w:hAnsi="Arial" w:cs="Arial"/>
                <w:sz w:val="22"/>
                <w:szCs w:val="22"/>
              </w:rPr>
            </w:pPr>
          </w:p>
        </w:tc>
      </w:tr>
      <w:tr w:rsidR="00BD4579" w:rsidRPr="0095648E" w:rsidTr="00D85BED">
        <w:tblPrEx>
          <w:tblCellMar>
            <w:left w:w="108" w:type="dxa"/>
            <w:right w:w="108" w:type="dxa"/>
          </w:tblCellMar>
        </w:tblPrEx>
        <w:tc>
          <w:tcPr>
            <w:tcW w:w="3310" w:type="dxa"/>
            <w:shd w:val="pct10" w:color="auto" w:fill="auto"/>
          </w:tcPr>
          <w:p w:rsidR="00BD4579" w:rsidRPr="0095648E" w:rsidRDefault="00BD4579" w:rsidP="001147B9">
            <w:pPr>
              <w:pStyle w:val="MajorTableText"/>
              <w:ind w:left="90" w:right="202"/>
              <w:rPr>
                <w:rFonts w:ascii="Arial" w:hAnsi="Arial" w:cs="Arial"/>
                <w:b/>
                <w:sz w:val="22"/>
                <w:szCs w:val="22"/>
              </w:rPr>
            </w:pPr>
            <w:r w:rsidRPr="0095648E">
              <w:rPr>
                <w:rFonts w:ascii="Arial" w:hAnsi="Arial" w:cs="Arial"/>
                <w:b/>
                <w:sz w:val="22"/>
                <w:szCs w:val="22"/>
              </w:rPr>
              <w:t>Procedure:</w:t>
            </w:r>
          </w:p>
        </w:tc>
        <w:tc>
          <w:tcPr>
            <w:tcW w:w="6040" w:type="dxa"/>
            <w:gridSpan w:val="7"/>
          </w:tcPr>
          <w:p w:rsidR="00BD4579" w:rsidRPr="0095648E" w:rsidRDefault="00BD4579" w:rsidP="001147B9">
            <w:pPr>
              <w:pStyle w:val="MajorTableText"/>
              <w:ind w:left="360" w:right="343"/>
              <w:rPr>
                <w:rFonts w:ascii="Arial" w:hAnsi="Arial" w:cs="Arial"/>
                <w:sz w:val="22"/>
                <w:szCs w:val="22"/>
              </w:rPr>
            </w:pPr>
          </w:p>
        </w:tc>
      </w:tr>
      <w:tr w:rsidR="00BD4579" w:rsidRPr="0095648E" w:rsidTr="00D85BED">
        <w:trPr>
          <w:cantSplit/>
        </w:trPr>
        <w:tc>
          <w:tcPr>
            <w:tcW w:w="5060" w:type="dxa"/>
            <w:gridSpan w:val="4"/>
          </w:tcPr>
          <w:p w:rsidR="00BD4579" w:rsidRPr="0095648E" w:rsidRDefault="00BD4579" w:rsidP="00A90B74">
            <w:pPr>
              <w:pStyle w:val="MajorTableText"/>
              <w:ind w:left="360" w:right="343"/>
              <w:rPr>
                <w:rFonts w:ascii="Arial" w:hAnsi="Arial" w:cs="Arial"/>
                <w:b/>
                <w:sz w:val="22"/>
                <w:szCs w:val="22"/>
              </w:rPr>
            </w:pPr>
            <w:r w:rsidRPr="0095648E">
              <w:rPr>
                <w:rFonts w:ascii="Arial" w:hAnsi="Arial" w:cs="Arial"/>
                <w:b/>
                <w:sz w:val="22"/>
                <w:szCs w:val="22"/>
              </w:rPr>
              <w:t xml:space="preserve">During the </w:t>
            </w:r>
            <w:r w:rsidR="00A90B74">
              <w:rPr>
                <w:rFonts w:ascii="Arial" w:hAnsi="Arial" w:cs="Arial"/>
                <w:b/>
                <w:sz w:val="22"/>
                <w:szCs w:val="22"/>
              </w:rPr>
              <w:t>role play simulation did the student;</w:t>
            </w:r>
          </w:p>
        </w:tc>
        <w:tc>
          <w:tcPr>
            <w:tcW w:w="770" w:type="dxa"/>
          </w:tcPr>
          <w:p w:rsidR="00BD4579" w:rsidRPr="0095648E" w:rsidRDefault="00BD4579" w:rsidP="001147B9">
            <w:pPr>
              <w:pStyle w:val="MajorTableText"/>
              <w:ind w:left="73" w:right="73"/>
              <w:jc w:val="center"/>
              <w:rPr>
                <w:rFonts w:ascii="Arial" w:hAnsi="Arial" w:cs="Arial"/>
                <w:b/>
                <w:sz w:val="22"/>
                <w:szCs w:val="22"/>
              </w:rPr>
            </w:pPr>
            <w:r w:rsidRPr="0095648E">
              <w:rPr>
                <w:rFonts w:ascii="Arial" w:hAnsi="Arial" w:cs="Arial"/>
                <w:b/>
                <w:sz w:val="22"/>
                <w:szCs w:val="22"/>
              </w:rPr>
              <w:t>Yes</w:t>
            </w:r>
          </w:p>
        </w:tc>
        <w:tc>
          <w:tcPr>
            <w:tcW w:w="770" w:type="dxa"/>
          </w:tcPr>
          <w:p w:rsidR="00BD4579" w:rsidRPr="0095648E" w:rsidRDefault="00BD4579" w:rsidP="001147B9">
            <w:pPr>
              <w:pStyle w:val="MajorTableText"/>
              <w:ind w:left="73" w:right="48"/>
              <w:jc w:val="center"/>
              <w:rPr>
                <w:rFonts w:ascii="Arial" w:hAnsi="Arial" w:cs="Arial"/>
                <w:b/>
                <w:sz w:val="22"/>
                <w:szCs w:val="22"/>
              </w:rPr>
            </w:pPr>
            <w:r w:rsidRPr="0095648E">
              <w:rPr>
                <w:rFonts w:ascii="Arial" w:hAnsi="Arial" w:cs="Arial"/>
                <w:b/>
                <w:sz w:val="22"/>
                <w:szCs w:val="22"/>
              </w:rPr>
              <w:t>No</w:t>
            </w:r>
          </w:p>
        </w:tc>
        <w:tc>
          <w:tcPr>
            <w:tcW w:w="2750" w:type="dxa"/>
            <w:gridSpan w:val="2"/>
          </w:tcPr>
          <w:p w:rsidR="00BD4579" w:rsidRPr="0095648E" w:rsidRDefault="00BD4579" w:rsidP="001147B9">
            <w:pPr>
              <w:pStyle w:val="MajorTableText"/>
              <w:ind w:left="73" w:right="37"/>
              <w:jc w:val="center"/>
              <w:rPr>
                <w:rFonts w:ascii="Arial" w:hAnsi="Arial" w:cs="Arial"/>
                <w:b/>
                <w:sz w:val="22"/>
                <w:szCs w:val="22"/>
              </w:rPr>
            </w:pPr>
            <w:r w:rsidRPr="0095648E">
              <w:rPr>
                <w:rFonts w:ascii="Arial" w:hAnsi="Arial" w:cs="Arial"/>
                <w:b/>
                <w:sz w:val="22"/>
                <w:szCs w:val="22"/>
              </w:rPr>
              <w:t>Comments</w:t>
            </w:r>
          </w:p>
        </w:tc>
      </w:tr>
      <w:tr w:rsidR="00BD4579" w:rsidRPr="0095648E" w:rsidTr="000B43F6">
        <w:trPr>
          <w:cantSplit/>
        </w:trPr>
        <w:tc>
          <w:tcPr>
            <w:tcW w:w="5060" w:type="dxa"/>
            <w:gridSpan w:val="4"/>
            <w:vAlign w:val="center"/>
          </w:tcPr>
          <w:p w:rsidR="00BD4579" w:rsidRPr="007A1924" w:rsidRDefault="00A90B74" w:rsidP="000B43F6">
            <w:pPr>
              <w:pStyle w:val="MajorL2BulletList"/>
              <w:numPr>
                <w:ilvl w:val="0"/>
                <w:numId w:val="0"/>
              </w:numPr>
              <w:spacing w:line="240" w:lineRule="auto"/>
              <w:ind w:left="360" w:right="343"/>
              <w:rPr>
                <w:rFonts w:ascii="Arial" w:hAnsi="Arial" w:cs="Arial"/>
                <w:sz w:val="22"/>
                <w:szCs w:val="22"/>
              </w:rPr>
            </w:pPr>
            <w:r>
              <w:rPr>
                <w:rFonts w:ascii="Arial" w:hAnsi="Arial" w:cs="Arial"/>
                <w:sz w:val="22"/>
                <w:szCs w:val="22"/>
              </w:rPr>
              <w:t>Participate in team organisation discussions</w:t>
            </w:r>
          </w:p>
          <w:p w:rsidR="00BD4579" w:rsidRPr="007A1924" w:rsidRDefault="00BD4579" w:rsidP="000B43F6">
            <w:pPr>
              <w:pStyle w:val="MajorL2BulletList"/>
              <w:numPr>
                <w:ilvl w:val="0"/>
                <w:numId w:val="0"/>
              </w:numPr>
              <w:spacing w:line="240" w:lineRule="auto"/>
              <w:ind w:left="360" w:right="343"/>
              <w:rPr>
                <w:rFonts w:ascii="Arial" w:hAnsi="Arial" w:cs="Arial"/>
                <w:sz w:val="22"/>
                <w:szCs w:val="22"/>
              </w:rPr>
            </w:pPr>
          </w:p>
        </w:tc>
        <w:tc>
          <w:tcPr>
            <w:tcW w:w="770" w:type="dxa"/>
          </w:tcPr>
          <w:p w:rsidR="00BD4579" w:rsidRPr="0095648E" w:rsidRDefault="00BD4579" w:rsidP="001147B9">
            <w:pPr>
              <w:pStyle w:val="MajorTableText"/>
              <w:ind w:left="73" w:right="73"/>
              <w:jc w:val="center"/>
              <w:rPr>
                <w:rFonts w:ascii="Arial" w:hAnsi="Arial" w:cs="Arial"/>
                <w:sz w:val="22"/>
                <w:szCs w:val="22"/>
              </w:rPr>
            </w:pPr>
            <w:r w:rsidRPr="0095648E">
              <w:rPr>
                <w:rFonts w:ascii="Arial" w:hAnsi="Arial" w:cs="Arial"/>
                <w:sz w:val="22"/>
                <w:szCs w:val="22"/>
              </w:rPr>
              <w:sym w:font="Wingdings" w:char="F071"/>
            </w:r>
          </w:p>
        </w:tc>
        <w:tc>
          <w:tcPr>
            <w:tcW w:w="770" w:type="dxa"/>
          </w:tcPr>
          <w:p w:rsidR="00BD4579" w:rsidRPr="0095648E" w:rsidRDefault="00BD4579" w:rsidP="001147B9">
            <w:pPr>
              <w:pStyle w:val="MajorTableText"/>
              <w:ind w:left="360" w:right="343"/>
              <w:jc w:val="center"/>
              <w:rPr>
                <w:rFonts w:ascii="Arial" w:hAnsi="Arial" w:cs="Arial"/>
                <w:sz w:val="22"/>
                <w:szCs w:val="22"/>
              </w:rPr>
            </w:pPr>
            <w:r w:rsidRPr="0095648E">
              <w:rPr>
                <w:rFonts w:ascii="Arial" w:hAnsi="Arial" w:cs="Arial"/>
                <w:sz w:val="22"/>
                <w:szCs w:val="22"/>
              </w:rPr>
              <w:sym w:font="Wingdings" w:char="F071"/>
            </w:r>
          </w:p>
        </w:tc>
        <w:tc>
          <w:tcPr>
            <w:tcW w:w="2750" w:type="dxa"/>
            <w:gridSpan w:val="2"/>
          </w:tcPr>
          <w:p w:rsidR="00BD4579" w:rsidRPr="0095648E" w:rsidRDefault="00BD4579" w:rsidP="001147B9">
            <w:pPr>
              <w:pStyle w:val="MajorTableText"/>
              <w:ind w:left="360" w:right="343"/>
              <w:jc w:val="center"/>
              <w:rPr>
                <w:rFonts w:ascii="Arial" w:hAnsi="Arial" w:cs="Arial"/>
                <w:sz w:val="22"/>
                <w:szCs w:val="22"/>
              </w:rPr>
            </w:pPr>
          </w:p>
        </w:tc>
      </w:tr>
      <w:tr w:rsidR="00BD4579" w:rsidRPr="0095648E" w:rsidTr="000B43F6">
        <w:trPr>
          <w:cantSplit/>
        </w:trPr>
        <w:tc>
          <w:tcPr>
            <w:tcW w:w="5060" w:type="dxa"/>
            <w:gridSpan w:val="4"/>
            <w:vAlign w:val="center"/>
          </w:tcPr>
          <w:p w:rsidR="00BD4579" w:rsidRPr="007A1924" w:rsidRDefault="00A90B74" w:rsidP="000B43F6">
            <w:pPr>
              <w:pStyle w:val="MajorTableLastBullet"/>
              <w:numPr>
                <w:ilvl w:val="0"/>
                <w:numId w:val="0"/>
              </w:numPr>
              <w:ind w:left="360" w:right="343"/>
              <w:rPr>
                <w:rFonts w:ascii="Arial" w:hAnsi="Arial" w:cs="Arial"/>
                <w:sz w:val="22"/>
                <w:szCs w:val="22"/>
              </w:rPr>
            </w:pPr>
            <w:r>
              <w:rPr>
                <w:rFonts w:ascii="Arial" w:hAnsi="Arial" w:cs="Arial"/>
                <w:sz w:val="22"/>
                <w:szCs w:val="22"/>
              </w:rPr>
              <w:t>Engage in the role play</w:t>
            </w:r>
          </w:p>
          <w:p w:rsidR="00BD4579" w:rsidRPr="007A1924" w:rsidRDefault="00BD4579" w:rsidP="000B43F6">
            <w:pPr>
              <w:pStyle w:val="MajorTableLastBullet"/>
              <w:numPr>
                <w:ilvl w:val="0"/>
                <w:numId w:val="0"/>
              </w:numPr>
              <w:ind w:left="360" w:right="343"/>
              <w:rPr>
                <w:rFonts w:ascii="Arial" w:hAnsi="Arial" w:cs="Arial"/>
                <w:sz w:val="22"/>
                <w:szCs w:val="22"/>
              </w:rPr>
            </w:pPr>
          </w:p>
        </w:tc>
        <w:tc>
          <w:tcPr>
            <w:tcW w:w="770" w:type="dxa"/>
          </w:tcPr>
          <w:p w:rsidR="00BD4579" w:rsidRPr="0095648E" w:rsidRDefault="00BD4579" w:rsidP="001147B9">
            <w:pPr>
              <w:pStyle w:val="MajorTableText"/>
              <w:ind w:left="73" w:right="73"/>
              <w:jc w:val="center"/>
              <w:rPr>
                <w:rFonts w:ascii="Arial" w:hAnsi="Arial" w:cs="Arial"/>
                <w:sz w:val="22"/>
                <w:szCs w:val="22"/>
              </w:rPr>
            </w:pPr>
            <w:r w:rsidRPr="0095648E">
              <w:rPr>
                <w:rFonts w:ascii="Arial" w:hAnsi="Arial" w:cs="Arial"/>
                <w:sz w:val="22"/>
                <w:szCs w:val="22"/>
              </w:rPr>
              <w:sym w:font="Wingdings" w:char="F071"/>
            </w:r>
          </w:p>
        </w:tc>
        <w:tc>
          <w:tcPr>
            <w:tcW w:w="770" w:type="dxa"/>
          </w:tcPr>
          <w:p w:rsidR="00BD4579" w:rsidRPr="0095648E" w:rsidRDefault="00BD4579" w:rsidP="001147B9">
            <w:pPr>
              <w:pStyle w:val="MajorTableText"/>
              <w:ind w:left="360" w:right="343"/>
              <w:jc w:val="center"/>
              <w:rPr>
                <w:rFonts w:ascii="Arial" w:hAnsi="Arial" w:cs="Arial"/>
                <w:sz w:val="22"/>
                <w:szCs w:val="22"/>
              </w:rPr>
            </w:pPr>
            <w:r w:rsidRPr="0095648E">
              <w:rPr>
                <w:rFonts w:ascii="Arial" w:hAnsi="Arial" w:cs="Arial"/>
                <w:sz w:val="22"/>
                <w:szCs w:val="22"/>
              </w:rPr>
              <w:sym w:font="Wingdings" w:char="F071"/>
            </w:r>
          </w:p>
        </w:tc>
        <w:tc>
          <w:tcPr>
            <w:tcW w:w="2750" w:type="dxa"/>
            <w:gridSpan w:val="2"/>
          </w:tcPr>
          <w:p w:rsidR="00BD4579" w:rsidRPr="0095648E" w:rsidRDefault="00BD4579" w:rsidP="001147B9">
            <w:pPr>
              <w:pStyle w:val="MajorTableText"/>
              <w:ind w:left="360" w:right="343"/>
              <w:jc w:val="center"/>
              <w:rPr>
                <w:rFonts w:ascii="Arial" w:hAnsi="Arial" w:cs="Arial"/>
                <w:sz w:val="22"/>
                <w:szCs w:val="22"/>
              </w:rPr>
            </w:pPr>
          </w:p>
        </w:tc>
      </w:tr>
      <w:tr w:rsidR="00BD4579" w:rsidRPr="0095648E" w:rsidTr="000B43F6">
        <w:trPr>
          <w:cantSplit/>
        </w:trPr>
        <w:tc>
          <w:tcPr>
            <w:tcW w:w="5060" w:type="dxa"/>
            <w:gridSpan w:val="4"/>
            <w:vAlign w:val="center"/>
          </w:tcPr>
          <w:p w:rsidR="00BD4579" w:rsidRPr="007A1924" w:rsidRDefault="00A90B74" w:rsidP="00FD7D8C">
            <w:pPr>
              <w:pStyle w:val="MajorTableLastBullet"/>
              <w:numPr>
                <w:ilvl w:val="0"/>
                <w:numId w:val="0"/>
              </w:numPr>
              <w:ind w:left="360" w:right="343"/>
              <w:rPr>
                <w:rFonts w:ascii="Arial" w:hAnsi="Arial" w:cs="Arial"/>
                <w:sz w:val="22"/>
                <w:szCs w:val="22"/>
              </w:rPr>
            </w:pPr>
            <w:r>
              <w:rPr>
                <w:rFonts w:ascii="Arial" w:hAnsi="Arial" w:cs="Arial"/>
                <w:sz w:val="22"/>
                <w:szCs w:val="22"/>
              </w:rPr>
              <w:t xml:space="preserve">Provide constructive </w:t>
            </w:r>
            <w:r w:rsidR="00FD7D8C">
              <w:rPr>
                <w:rFonts w:ascii="Arial" w:hAnsi="Arial" w:cs="Arial"/>
                <w:sz w:val="22"/>
                <w:szCs w:val="22"/>
              </w:rPr>
              <w:t>feedback</w:t>
            </w:r>
            <w:r>
              <w:rPr>
                <w:rFonts w:ascii="Arial" w:hAnsi="Arial" w:cs="Arial"/>
                <w:sz w:val="22"/>
                <w:szCs w:val="22"/>
              </w:rPr>
              <w:t xml:space="preserve"> to peers</w:t>
            </w:r>
          </w:p>
        </w:tc>
        <w:tc>
          <w:tcPr>
            <w:tcW w:w="770" w:type="dxa"/>
          </w:tcPr>
          <w:p w:rsidR="00BD4579" w:rsidRPr="0095648E" w:rsidRDefault="00BD4579" w:rsidP="001147B9">
            <w:pPr>
              <w:pStyle w:val="MajorTableText"/>
              <w:ind w:left="73" w:right="73"/>
              <w:jc w:val="center"/>
              <w:rPr>
                <w:rFonts w:ascii="Arial" w:hAnsi="Arial" w:cs="Arial"/>
                <w:sz w:val="22"/>
                <w:szCs w:val="22"/>
              </w:rPr>
            </w:pPr>
            <w:r w:rsidRPr="0095648E">
              <w:rPr>
                <w:rFonts w:ascii="Arial" w:hAnsi="Arial" w:cs="Arial"/>
                <w:sz w:val="22"/>
                <w:szCs w:val="22"/>
              </w:rPr>
              <w:sym w:font="Wingdings" w:char="F071"/>
            </w:r>
          </w:p>
        </w:tc>
        <w:tc>
          <w:tcPr>
            <w:tcW w:w="770" w:type="dxa"/>
          </w:tcPr>
          <w:p w:rsidR="00BD4579" w:rsidRPr="0095648E" w:rsidRDefault="00BD4579" w:rsidP="001147B9">
            <w:pPr>
              <w:pStyle w:val="MajorTableText"/>
              <w:ind w:left="360" w:right="343"/>
              <w:jc w:val="center"/>
              <w:rPr>
                <w:rFonts w:ascii="Arial" w:hAnsi="Arial" w:cs="Arial"/>
                <w:sz w:val="22"/>
                <w:szCs w:val="22"/>
              </w:rPr>
            </w:pPr>
            <w:r w:rsidRPr="0095648E">
              <w:rPr>
                <w:rFonts w:ascii="Arial" w:hAnsi="Arial" w:cs="Arial"/>
                <w:sz w:val="22"/>
                <w:szCs w:val="22"/>
              </w:rPr>
              <w:sym w:font="Wingdings" w:char="F071"/>
            </w:r>
          </w:p>
        </w:tc>
        <w:tc>
          <w:tcPr>
            <w:tcW w:w="2750" w:type="dxa"/>
            <w:gridSpan w:val="2"/>
          </w:tcPr>
          <w:p w:rsidR="00BD4579" w:rsidRPr="0095648E" w:rsidRDefault="00BD4579" w:rsidP="001147B9">
            <w:pPr>
              <w:pStyle w:val="MajorTableText"/>
              <w:ind w:left="360" w:right="343"/>
              <w:jc w:val="center"/>
              <w:rPr>
                <w:rFonts w:ascii="Arial" w:hAnsi="Arial" w:cs="Arial"/>
                <w:sz w:val="22"/>
                <w:szCs w:val="22"/>
              </w:rPr>
            </w:pPr>
          </w:p>
        </w:tc>
      </w:tr>
      <w:tr w:rsidR="00BD4579" w:rsidRPr="0095648E" w:rsidTr="000B43F6">
        <w:trPr>
          <w:cantSplit/>
        </w:trPr>
        <w:tc>
          <w:tcPr>
            <w:tcW w:w="5060" w:type="dxa"/>
            <w:gridSpan w:val="4"/>
            <w:vAlign w:val="center"/>
          </w:tcPr>
          <w:p w:rsidR="00BD4579" w:rsidRPr="007A1924" w:rsidRDefault="00DC43C0" w:rsidP="00A90B74">
            <w:pPr>
              <w:pStyle w:val="MajorTableLastBullet"/>
              <w:numPr>
                <w:ilvl w:val="0"/>
                <w:numId w:val="0"/>
              </w:numPr>
              <w:ind w:left="360" w:right="343"/>
              <w:rPr>
                <w:rFonts w:ascii="Arial" w:hAnsi="Arial" w:cs="Arial"/>
                <w:sz w:val="22"/>
                <w:szCs w:val="22"/>
              </w:rPr>
            </w:pPr>
            <w:r>
              <w:rPr>
                <w:rFonts w:ascii="Arial" w:hAnsi="Arial" w:cs="Arial"/>
                <w:sz w:val="22"/>
                <w:szCs w:val="22"/>
              </w:rPr>
              <w:t>Deal effectively with the issues, problems and conflicts demonstrated in the role plays.</w:t>
            </w:r>
          </w:p>
        </w:tc>
        <w:tc>
          <w:tcPr>
            <w:tcW w:w="770" w:type="dxa"/>
          </w:tcPr>
          <w:p w:rsidR="00BD4579" w:rsidRPr="0095648E" w:rsidRDefault="00BD4579" w:rsidP="001147B9">
            <w:pPr>
              <w:pStyle w:val="MajorTableText"/>
              <w:ind w:left="73" w:right="73"/>
              <w:jc w:val="center"/>
              <w:rPr>
                <w:rFonts w:ascii="Arial" w:hAnsi="Arial" w:cs="Arial"/>
                <w:sz w:val="22"/>
                <w:szCs w:val="22"/>
              </w:rPr>
            </w:pPr>
            <w:r w:rsidRPr="0095648E">
              <w:rPr>
                <w:rFonts w:ascii="Arial" w:hAnsi="Arial" w:cs="Arial"/>
                <w:sz w:val="22"/>
                <w:szCs w:val="22"/>
              </w:rPr>
              <w:sym w:font="Wingdings" w:char="F071"/>
            </w:r>
          </w:p>
        </w:tc>
        <w:tc>
          <w:tcPr>
            <w:tcW w:w="770" w:type="dxa"/>
          </w:tcPr>
          <w:p w:rsidR="00BD4579" w:rsidRPr="0095648E" w:rsidRDefault="00BD4579" w:rsidP="001147B9">
            <w:pPr>
              <w:pStyle w:val="MajorTableText"/>
              <w:ind w:left="360" w:right="343"/>
              <w:jc w:val="center"/>
              <w:rPr>
                <w:rFonts w:ascii="Arial" w:hAnsi="Arial" w:cs="Arial"/>
                <w:sz w:val="22"/>
                <w:szCs w:val="22"/>
              </w:rPr>
            </w:pPr>
            <w:r w:rsidRPr="0095648E">
              <w:rPr>
                <w:rFonts w:ascii="Arial" w:hAnsi="Arial" w:cs="Arial"/>
                <w:sz w:val="22"/>
                <w:szCs w:val="22"/>
              </w:rPr>
              <w:sym w:font="Wingdings" w:char="F071"/>
            </w:r>
          </w:p>
        </w:tc>
        <w:tc>
          <w:tcPr>
            <w:tcW w:w="2750" w:type="dxa"/>
            <w:gridSpan w:val="2"/>
          </w:tcPr>
          <w:p w:rsidR="00BD4579" w:rsidRPr="0095648E" w:rsidRDefault="00BD4579" w:rsidP="001147B9">
            <w:pPr>
              <w:pStyle w:val="MajorTableText"/>
              <w:ind w:left="360" w:right="343"/>
              <w:jc w:val="center"/>
              <w:rPr>
                <w:rFonts w:ascii="Arial" w:hAnsi="Arial" w:cs="Arial"/>
                <w:sz w:val="22"/>
                <w:szCs w:val="22"/>
              </w:rPr>
            </w:pPr>
          </w:p>
        </w:tc>
      </w:tr>
      <w:tr w:rsidR="00BD4579" w:rsidRPr="0095648E" w:rsidTr="000B43F6">
        <w:trPr>
          <w:cantSplit/>
        </w:trPr>
        <w:tc>
          <w:tcPr>
            <w:tcW w:w="5060" w:type="dxa"/>
            <w:gridSpan w:val="4"/>
            <w:vAlign w:val="center"/>
          </w:tcPr>
          <w:p w:rsidR="00BD4579" w:rsidRPr="0095648E" w:rsidRDefault="00BD4579" w:rsidP="000B43F6">
            <w:pPr>
              <w:pStyle w:val="MajorTableLastBullet"/>
              <w:numPr>
                <w:ilvl w:val="0"/>
                <w:numId w:val="0"/>
              </w:numPr>
              <w:ind w:left="360" w:right="343"/>
              <w:rPr>
                <w:rFonts w:ascii="Arial" w:hAnsi="Arial" w:cs="Arial"/>
                <w:sz w:val="22"/>
                <w:szCs w:val="22"/>
              </w:rPr>
            </w:pPr>
          </w:p>
          <w:p w:rsidR="00BD4579" w:rsidRPr="0095648E" w:rsidRDefault="00FD7D8C" w:rsidP="000B43F6">
            <w:pPr>
              <w:pStyle w:val="MajorTableLastBullet"/>
              <w:numPr>
                <w:ilvl w:val="0"/>
                <w:numId w:val="0"/>
              </w:numPr>
              <w:ind w:left="360" w:right="343"/>
              <w:rPr>
                <w:rFonts w:ascii="Arial" w:hAnsi="Arial" w:cs="Arial"/>
                <w:sz w:val="22"/>
                <w:szCs w:val="22"/>
              </w:rPr>
            </w:pPr>
            <w:r>
              <w:rPr>
                <w:rFonts w:ascii="Arial" w:hAnsi="Arial" w:cs="Arial"/>
                <w:sz w:val="22"/>
                <w:szCs w:val="22"/>
              </w:rPr>
              <w:t>Demonstrate strategies to establish contact with customers</w:t>
            </w:r>
          </w:p>
        </w:tc>
        <w:tc>
          <w:tcPr>
            <w:tcW w:w="770" w:type="dxa"/>
          </w:tcPr>
          <w:p w:rsidR="00BD4579" w:rsidRPr="0095648E" w:rsidRDefault="00BD4579" w:rsidP="001147B9">
            <w:pPr>
              <w:pStyle w:val="MajorTableText"/>
              <w:ind w:left="73" w:right="73"/>
              <w:jc w:val="center"/>
              <w:rPr>
                <w:rFonts w:ascii="Arial" w:hAnsi="Arial" w:cs="Arial"/>
                <w:sz w:val="22"/>
                <w:szCs w:val="22"/>
              </w:rPr>
            </w:pPr>
            <w:r w:rsidRPr="0095648E">
              <w:rPr>
                <w:rFonts w:ascii="Arial" w:hAnsi="Arial" w:cs="Arial"/>
                <w:sz w:val="22"/>
                <w:szCs w:val="22"/>
              </w:rPr>
              <w:sym w:font="Wingdings" w:char="F071"/>
            </w:r>
          </w:p>
        </w:tc>
        <w:tc>
          <w:tcPr>
            <w:tcW w:w="770" w:type="dxa"/>
          </w:tcPr>
          <w:p w:rsidR="00BD4579" w:rsidRPr="0095648E" w:rsidRDefault="00BD4579" w:rsidP="001147B9">
            <w:pPr>
              <w:pStyle w:val="MajorTableText"/>
              <w:ind w:left="360" w:right="343"/>
              <w:jc w:val="center"/>
              <w:rPr>
                <w:rFonts w:ascii="Arial" w:hAnsi="Arial" w:cs="Arial"/>
                <w:sz w:val="22"/>
                <w:szCs w:val="22"/>
              </w:rPr>
            </w:pPr>
            <w:r w:rsidRPr="0095648E">
              <w:rPr>
                <w:rFonts w:ascii="Arial" w:hAnsi="Arial" w:cs="Arial"/>
                <w:sz w:val="22"/>
                <w:szCs w:val="22"/>
              </w:rPr>
              <w:sym w:font="Wingdings" w:char="F071"/>
            </w:r>
          </w:p>
        </w:tc>
        <w:tc>
          <w:tcPr>
            <w:tcW w:w="2750" w:type="dxa"/>
            <w:gridSpan w:val="2"/>
          </w:tcPr>
          <w:p w:rsidR="00BD4579" w:rsidRPr="0095648E" w:rsidRDefault="00BD4579" w:rsidP="001147B9">
            <w:pPr>
              <w:pStyle w:val="MajorTableText"/>
              <w:ind w:left="360" w:right="343"/>
              <w:jc w:val="center"/>
              <w:rPr>
                <w:rFonts w:ascii="Arial" w:hAnsi="Arial" w:cs="Arial"/>
                <w:sz w:val="22"/>
                <w:szCs w:val="22"/>
              </w:rPr>
            </w:pPr>
          </w:p>
        </w:tc>
      </w:tr>
      <w:tr w:rsidR="00BD4579" w:rsidRPr="0095648E" w:rsidTr="000B43F6">
        <w:trPr>
          <w:cantSplit/>
        </w:trPr>
        <w:tc>
          <w:tcPr>
            <w:tcW w:w="5060" w:type="dxa"/>
            <w:gridSpan w:val="4"/>
            <w:vAlign w:val="center"/>
          </w:tcPr>
          <w:p w:rsidR="00BD4579" w:rsidRPr="0095648E" w:rsidRDefault="00BD4579" w:rsidP="000B43F6">
            <w:pPr>
              <w:pStyle w:val="MajorTableLastBullet"/>
              <w:numPr>
                <w:ilvl w:val="0"/>
                <w:numId w:val="0"/>
              </w:numPr>
              <w:ind w:left="360" w:right="343"/>
              <w:rPr>
                <w:rFonts w:ascii="Arial" w:hAnsi="Arial" w:cs="Arial"/>
                <w:sz w:val="22"/>
                <w:szCs w:val="22"/>
              </w:rPr>
            </w:pPr>
          </w:p>
          <w:p w:rsidR="00BD4579" w:rsidRPr="0095648E" w:rsidRDefault="00BD4579" w:rsidP="000B43F6">
            <w:pPr>
              <w:pStyle w:val="MajorTableLastBullet"/>
              <w:numPr>
                <w:ilvl w:val="0"/>
                <w:numId w:val="0"/>
              </w:numPr>
              <w:ind w:left="360" w:right="343"/>
              <w:rPr>
                <w:rFonts w:ascii="Arial" w:hAnsi="Arial" w:cs="Arial"/>
                <w:sz w:val="22"/>
                <w:szCs w:val="22"/>
              </w:rPr>
            </w:pPr>
          </w:p>
        </w:tc>
        <w:tc>
          <w:tcPr>
            <w:tcW w:w="770" w:type="dxa"/>
          </w:tcPr>
          <w:p w:rsidR="00BD4579" w:rsidRPr="0095648E" w:rsidRDefault="00BD4579" w:rsidP="001147B9">
            <w:pPr>
              <w:pStyle w:val="MajorTableText"/>
              <w:ind w:left="73" w:right="73"/>
              <w:jc w:val="center"/>
              <w:rPr>
                <w:rFonts w:ascii="Arial" w:hAnsi="Arial" w:cs="Arial"/>
                <w:sz w:val="22"/>
                <w:szCs w:val="22"/>
              </w:rPr>
            </w:pPr>
          </w:p>
        </w:tc>
        <w:tc>
          <w:tcPr>
            <w:tcW w:w="770" w:type="dxa"/>
          </w:tcPr>
          <w:p w:rsidR="00BD4579" w:rsidRPr="0095648E" w:rsidRDefault="00BD4579" w:rsidP="001147B9">
            <w:pPr>
              <w:pStyle w:val="MajorTableText"/>
              <w:ind w:left="360" w:right="343"/>
              <w:jc w:val="center"/>
              <w:rPr>
                <w:rFonts w:ascii="Arial" w:hAnsi="Arial" w:cs="Arial"/>
                <w:sz w:val="22"/>
                <w:szCs w:val="22"/>
              </w:rPr>
            </w:pPr>
          </w:p>
        </w:tc>
        <w:tc>
          <w:tcPr>
            <w:tcW w:w="2750" w:type="dxa"/>
            <w:gridSpan w:val="2"/>
          </w:tcPr>
          <w:p w:rsidR="00BD4579" w:rsidRPr="0095648E" w:rsidRDefault="00BD4579" w:rsidP="001147B9">
            <w:pPr>
              <w:pStyle w:val="MajorTableText"/>
              <w:ind w:left="360" w:right="343"/>
              <w:jc w:val="center"/>
              <w:rPr>
                <w:rFonts w:ascii="Arial" w:hAnsi="Arial" w:cs="Arial"/>
                <w:sz w:val="22"/>
                <w:szCs w:val="22"/>
              </w:rPr>
            </w:pPr>
          </w:p>
        </w:tc>
      </w:tr>
      <w:tr w:rsidR="00BD4579" w:rsidRPr="0095648E" w:rsidTr="000B43F6">
        <w:trPr>
          <w:cantSplit/>
        </w:trPr>
        <w:tc>
          <w:tcPr>
            <w:tcW w:w="5060" w:type="dxa"/>
            <w:gridSpan w:val="4"/>
            <w:vAlign w:val="center"/>
          </w:tcPr>
          <w:p w:rsidR="00BD4579" w:rsidRPr="0095648E" w:rsidRDefault="00BD4579" w:rsidP="000B43F6">
            <w:pPr>
              <w:pStyle w:val="MajorTableLastBullet"/>
              <w:numPr>
                <w:ilvl w:val="0"/>
                <w:numId w:val="0"/>
              </w:numPr>
              <w:ind w:left="360" w:right="343"/>
              <w:rPr>
                <w:rFonts w:ascii="Arial" w:hAnsi="Arial" w:cs="Arial"/>
                <w:sz w:val="22"/>
                <w:szCs w:val="22"/>
              </w:rPr>
            </w:pPr>
          </w:p>
          <w:p w:rsidR="00BD4579" w:rsidRPr="0095648E" w:rsidRDefault="00BD4579" w:rsidP="000B43F6">
            <w:pPr>
              <w:pStyle w:val="MajorTableLastBullet"/>
              <w:numPr>
                <w:ilvl w:val="0"/>
                <w:numId w:val="0"/>
              </w:numPr>
              <w:ind w:left="360" w:right="343"/>
              <w:rPr>
                <w:rFonts w:ascii="Arial" w:hAnsi="Arial" w:cs="Arial"/>
                <w:sz w:val="22"/>
                <w:szCs w:val="22"/>
              </w:rPr>
            </w:pPr>
          </w:p>
        </w:tc>
        <w:tc>
          <w:tcPr>
            <w:tcW w:w="770" w:type="dxa"/>
          </w:tcPr>
          <w:p w:rsidR="00BD4579" w:rsidRPr="0095648E" w:rsidRDefault="00BD4579" w:rsidP="001147B9">
            <w:pPr>
              <w:pStyle w:val="MajorTableText"/>
              <w:ind w:left="73" w:right="73"/>
              <w:jc w:val="center"/>
              <w:rPr>
                <w:rFonts w:ascii="Arial" w:hAnsi="Arial" w:cs="Arial"/>
                <w:sz w:val="22"/>
                <w:szCs w:val="22"/>
              </w:rPr>
            </w:pPr>
          </w:p>
        </w:tc>
        <w:tc>
          <w:tcPr>
            <w:tcW w:w="770" w:type="dxa"/>
          </w:tcPr>
          <w:p w:rsidR="00BD4579" w:rsidRPr="0095648E" w:rsidRDefault="00BD4579" w:rsidP="001147B9">
            <w:pPr>
              <w:pStyle w:val="MajorTableText"/>
              <w:ind w:left="360" w:right="343"/>
              <w:jc w:val="center"/>
              <w:rPr>
                <w:rFonts w:ascii="Arial" w:hAnsi="Arial" w:cs="Arial"/>
                <w:sz w:val="22"/>
                <w:szCs w:val="22"/>
              </w:rPr>
            </w:pPr>
          </w:p>
        </w:tc>
        <w:tc>
          <w:tcPr>
            <w:tcW w:w="2750" w:type="dxa"/>
            <w:gridSpan w:val="2"/>
          </w:tcPr>
          <w:p w:rsidR="00BD4579" w:rsidRPr="0095648E" w:rsidRDefault="00BD4579" w:rsidP="001147B9">
            <w:pPr>
              <w:pStyle w:val="MajorTableText"/>
              <w:ind w:left="360" w:right="343"/>
              <w:jc w:val="center"/>
              <w:rPr>
                <w:rFonts w:ascii="Arial" w:hAnsi="Arial" w:cs="Arial"/>
                <w:sz w:val="22"/>
                <w:szCs w:val="22"/>
              </w:rPr>
            </w:pPr>
          </w:p>
        </w:tc>
      </w:tr>
      <w:tr w:rsidR="00BD4579" w:rsidRPr="0095648E" w:rsidTr="00D85BED">
        <w:trPr>
          <w:cantSplit/>
        </w:trPr>
        <w:tc>
          <w:tcPr>
            <w:tcW w:w="3630" w:type="dxa"/>
            <w:gridSpan w:val="3"/>
          </w:tcPr>
          <w:p w:rsidR="00BD4579" w:rsidRPr="0095648E" w:rsidRDefault="00BD4579" w:rsidP="001147B9">
            <w:pPr>
              <w:pStyle w:val="MajorTableText"/>
              <w:ind w:left="360" w:right="343"/>
              <w:rPr>
                <w:rFonts w:ascii="Arial" w:hAnsi="Arial" w:cs="Arial"/>
                <w:sz w:val="22"/>
                <w:szCs w:val="22"/>
              </w:rPr>
            </w:pPr>
            <w:r w:rsidRPr="0095648E">
              <w:rPr>
                <w:rFonts w:ascii="Arial" w:hAnsi="Arial" w:cs="Arial"/>
                <w:sz w:val="22"/>
                <w:szCs w:val="22"/>
              </w:rPr>
              <w:t>The candidate’s performance was:</w:t>
            </w:r>
          </w:p>
        </w:tc>
        <w:tc>
          <w:tcPr>
            <w:tcW w:w="3097" w:type="dxa"/>
            <w:gridSpan w:val="4"/>
          </w:tcPr>
          <w:p w:rsidR="00BD4579" w:rsidRPr="0095648E" w:rsidRDefault="00BD4579" w:rsidP="001147B9">
            <w:pPr>
              <w:pStyle w:val="MajorTableText"/>
              <w:ind w:left="147" w:right="250"/>
              <w:rPr>
                <w:rFonts w:ascii="Arial" w:hAnsi="Arial" w:cs="Arial"/>
                <w:sz w:val="22"/>
                <w:szCs w:val="22"/>
              </w:rPr>
            </w:pPr>
            <w:r w:rsidRPr="0095648E">
              <w:rPr>
                <w:rFonts w:ascii="Arial" w:hAnsi="Arial" w:cs="Arial"/>
                <w:sz w:val="22"/>
                <w:szCs w:val="22"/>
              </w:rPr>
              <w:t>Not Satisfactory</w:t>
            </w:r>
            <w:r w:rsidRPr="0095648E">
              <w:rPr>
                <w:rFonts w:ascii="Arial" w:hAnsi="Arial" w:cs="Arial"/>
                <w:sz w:val="22"/>
                <w:szCs w:val="22"/>
              </w:rPr>
              <w:tab/>
            </w:r>
            <w:r w:rsidRPr="0095648E">
              <w:rPr>
                <w:rFonts w:ascii="Arial" w:hAnsi="Arial" w:cs="Arial"/>
                <w:sz w:val="22"/>
                <w:szCs w:val="22"/>
              </w:rPr>
              <w:sym w:font="Wingdings" w:char="F071"/>
            </w:r>
          </w:p>
        </w:tc>
        <w:tc>
          <w:tcPr>
            <w:tcW w:w="2623" w:type="dxa"/>
          </w:tcPr>
          <w:p w:rsidR="00BD4579" w:rsidRPr="0095648E" w:rsidRDefault="00BD4579" w:rsidP="001147B9">
            <w:pPr>
              <w:pStyle w:val="MajorTableText"/>
              <w:tabs>
                <w:tab w:val="left" w:pos="1696"/>
              </w:tabs>
              <w:ind w:left="76" w:right="217"/>
              <w:rPr>
                <w:rFonts w:ascii="Arial" w:hAnsi="Arial" w:cs="Arial"/>
                <w:sz w:val="22"/>
                <w:szCs w:val="22"/>
              </w:rPr>
            </w:pPr>
            <w:r w:rsidRPr="0095648E">
              <w:rPr>
                <w:rFonts w:ascii="Arial" w:hAnsi="Arial" w:cs="Arial"/>
                <w:sz w:val="22"/>
                <w:szCs w:val="22"/>
              </w:rPr>
              <w:t>Satisfactory</w:t>
            </w:r>
            <w:r w:rsidRPr="0095648E">
              <w:rPr>
                <w:rFonts w:ascii="Arial" w:hAnsi="Arial" w:cs="Arial"/>
                <w:sz w:val="22"/>
                <w:szCs w:val="22"/>
              </w:rPr>
              <w:tab/>
            </w:r>
            <w:r w:rsidRPr="0095648E">
              <w:rPr>
                <w:rFonts w:ascii="Arial" w:hAnsi="Arial" w:cs="Arial"/>
                <w:sz w:val="22"/>
                <w:szCs w:val="22"/>
              </w:rPr>
              <w:sym w:font="Wingdings" w:char="F071"/>
            </w:r>
          </w:p>
        </w:tc>
      </w:tr>
      <w:tr w:rsidR="00BD4579" w:rsidRPr="0095648E" w:rsidTr="00D85BED">
        <w:trPr>
          <w:cantSplit/>
        </w:trPr>
        <w:tc>
          <w:tcPr>
            <w:tcW w:w="9350" w:type="dxa"/>
            <w:gridSpan w:val="8"/>
          </w:tcPr>
          <w:p w:rsidR="00BD4579" w:rsidRPr="0095648E" w:rsidRDefault="00BD4579" w:rsidP="001147B9">
            <w:pPr>
              <w:pStyle w:val="MajorTableText"/>
              <w:ind w:left="360" w:right="343"/>
              <w:rPr>
                <w:rFonts w:ascii="Arial" w:hAnsi="Arial" w:cs="Arial"/>
                <w:b/>
                <w:sz w:val="22"/>
                <w:szCs w:val="22"/>
              </w:rPr>
            </w:pPr>
            <w:r w:rsidRPr="0095648E">
              <w:rPr>
                <w:rFonts w:ascii="Arial" w:hAnsi="Arial" w:cs="Arial"/>
                <w:b/>
                <w:sz w:val="22"/>
                <w:szCs w:val="22"/>
              </w:rPr>
              <w:t>Feedback to candidate:</w:t>
            </w:r>
          </w:p>
          <w:p w:rsidR="00BD4579" w:rsidRPr="0095648E" w:rsidRDefault="00BD4579" w:rsidP="001147B9">
            <w:pPr>
              <w:pStyle w:val="MajorTableText"/>
              <w:ind w:left="360" w:right="343"/>
              <w:rPr>
                <w:rFonts w:ascii="Arial" w:hAnsi="Arial" w:cs="Arial"/>
                <w:sz w:val="22"/>
                <w:szCs w:val="22"/>
              </w:rPr>
            </w:pPr>
            <w:r w:rsidRPr="0095648E">
              <w:rPr>
                <w:rFonts w:ascii="Arial" w:hAnsi="Arial" w:cs="Arial"/>
                <w:sz w:val="22"/>
                <w:szCs w:val="22"/>
              </w:rPr>
              <w:t xml:space="preserve">- – – – – – – – – – – – – – – – – – – – – – – – – – – – – – – – – – – – – – – </w:t>
            </w:r>
            <w:r>
              <w:rPr>
                <w:rFonts w:ascii="Arial" w:hAnsi="Arial" w:cs="Arial"/>
                <w:sz w:val="22"/>
                <w:szCs w:val="22"/>
              </w:rPr>
              <w:t xml:space="preserve"> </w:t>
            </w:r>
          </w:p>
          <w:p w:rsidR="00BD4579" w:rsidRDefault="00BD4579" w:rsidP="001147B9">
            <w:pPr>
              <w:pStyle w:val="MajorTableText"/>
              <w:ind w:left="360" w:right="343"/>
              <w:rPr>
                <w:rFonts w:ascii="Arial" w:hAnsi="Arial" w:cs="Arial"/>
                <w:sz w:val="22"/>
                <w:szCs w:val="22"/>
              </w:rPr>
            </w:pPr>
            <w:r w:rsidRPr="0095648E">
              <w:rPr>
                <w:rFonts w:ascii="Arial" w:hAnsi="Arial" w:cs="Arial"/>
                <w:sz w:val="22"/>
                <w:szCs w:val="22"/>
              </w:rPr>
              <w:t xml:space="preserve">- – – – – – – – – – – – – – – – – – – – – – – – – – – – – – – – – – – – – – – </w:t>
            </w:r>
          </w:p>
          <w:p w:rsidR="00BD4579" w:rsidRPr="0095648E" w:rsidRDefault="00BD4579" w:rsidP="001147B9">
            <w:pPr>
              <w:pStyle w:val="MajorTableText"/>
              <w:ind w:left="360" w:right="343"/>
              <w:rPr>
                <w:rFonts w:ascii="Arial" w:hAnsi="Arial" w:cs="Arial"/>
                <w:sz w:val="22"/>
                <w:szCs w:val="22"/>
              </w:rPr>
            </w:pPr>
            <w:r w:rsidRPr="0095648E">
              <w:rPr>
                <w:rFonts w:ascii="Arial" w:hAnsi="Arial" w:cs="Arial"/>
                <w:sz w:val="22"/>
                <w:szCs w:val="22"/>
              </w:rPr>
              <w:t xml:space="preserve">– – – – – – – – – – – – – – – – – – – – – – – – – – – – – – – – – – – – – – – </w:t>
            </w:r>
          </w:p>
          <w:p w:rsidR="00BD4579" w:rsidRDefault="00BD4579" w:rsidP="001147B9">
            <w:pPr>
              <w:pStyle w:val="MajorTableText"/>
              <w:ind w:left="360" w:right="343"/>
              <w:rPr>
                <w:rFonts w:ascii="Arial" w:hAnsi="Arial" w:cs="Arial"/>
                <w:b/>
                <w:sz w:val="22"/>
                <w:szCs w:val="22"/>
              </w:rPr>
            </w:pPr>
          </w:p>
          <w:p w:rsidR="00BD4579" w:rsidRDefault="00BD4579" w:rsidP="001147B9">
            <w:pPr>
              <w:pStyle w:val="MajorTableText"/>
              <w:ind w:left="360" w:right="343"/>
              <w:rPr>
                <w:rFonts w:ascii="Arial" w:hAnsi="Arial" w:cs="Arial"/>
                <w:sz w:val="22"/>
                <w:szCs w:val="22"/>
              </w:rPr>
            </w:pPr>
            <w:r w:rsidRPr="0095648E">
              <w:rPr>
                <w:rFonts w:ascii="Arial" w:hAnsi="Arial" w:cs="Arial"/>
                <w:b/>
                <w:sz w:val="22"/>
                <w:szCs w:val="22"/>
              </w:rPr>
              <w:t>Feedback from candidate:</w:t>
            </w:r>
            <w:r w:rsidRPr="0095648E">
              <w:rPr>
                <w:rFonts w:ascii="Arial" w:hAnsi="Arial" w:cs="Arial"/>
                <w:sz w:val="22"/>
                <w:szCs w:val="22"/>
              </w:rPr>
              <w:t xml:space="preserve"> - – – – – – – – – – – – – – – – – – – – – – – – </w:t>
            </w:r>
          </w:p>
          <w:p w:rsidR="00BD4579" w:rsidRPr="0095648E" w:rsidRDefault="00BD4579" w:rsidP="001147B9">
            <w:pPr>
              <w:pStyle w:val="MajorTableText"/>
              <w:ind w:left="360" w:right="343"/>
              <w:rPr>
                <w:rFonts w:ascii="Arial" w:hAnsi="Arial" w:cs="Arial"/>
                <w:sz w:val="22"/>
                <w:szCs w:val="22"/>
              </w:rPr>
            </w:pPr>
            <w:r w:rsidRPr="0095648E">
              <w:rPr>
                <w:rFonts w:ascii="Arial" w:hAnsi="Arial" w:cs="Arial"/>
                <w:sz w:val="22"/>
                <w:szCs w:val="22"/>
              </w:rPr>
              <w:t xml:space="preserve">– – – – – – – – – – – – – – – – – – – – – – – – – – – – – – – – –  – – – – – </w:t>
            </w:r>
          </w:p>
          <w:p w:rsidR="00BD4579" w:rsidRDefault="00BD4579" w:rsidP="001147B9">
            <w:pPr>
              <w:pStyle w:val="MajorTableText"/>
              <w:ind w:left="360" w:right="343"/>
              <w:rPr>
                <w:rFonts w:ascii="Arial" w:hAnsi="Arial" w:cs="Arial"/>
                <w:sz w:val="22"/>
                <w:szCs w:val="22"/>
              </w:rPr>
            </w:pPr>
            <w:r w:rsidRPr="0095648E">
              <w:rPr>
                <w:rFonts w:ascii="Arial" w:hAnsi="Arial" w:cs="Arial"/>
                <w:sz w:val="22"/>
                <w:szCs w:val="22"/>
              </w:rPr>
              <w:t xml:space="preserve">- – – – – – – – – – – – – – – – – – – – – – – – – – – – – – – – – – – – – – – </w:t>
            </w:r>
            <w:r>
              <w:rPr>
                <w:rFonts w:ascii="Arial" w:hAnsi="Arial" w:cs="Arial"/>
                <w:sz w:val="22"/>
                <w:szCs w:val="22"/>
              </w:rPr>
              <w:t xml:space="preserve"> </w:t>
            </w:r>
          </w:p>
          <w:p w:rsidR="00BD4579" w:rsidRPr="0095648E" w:rsidRDefault="00BD4579" w:rsidP="001147B9">
            <w:pPr>
              <w:pStyle w:val="MajorTableText"/>
              <w:ind w:right="343"/>
              <w:rPr>
                <w:rFonts w:ascii="Arial" w:hAnsi="Arial" w:cs="Arial"/>
                <w:sz w:val="22"/>
                <w:szCs w:val="22"/>
              </w:rPr>
            </w:pPr>
          </w:p>
        </w:tc>
      </w:tr>
      <w:tr w:rsidR="00BD4579" w:rsidRPr="0095648E" w:rsidTr="00D85BED">
        <w:tblPrEx>
          <w:tblCellMar>
            <w:left w:w="108" w:type="dxa"/>
            <w:right w:w="108" w:type="dxa"/>
          </w:tblCellMar>
        </w:tblPrEx>
        <w:tc>
          <w:tcPr>
            <w:tcW w:w="3608" w:type="dxa"/>
            <w:gridSpan w:val="2"/>
            <w:shd w:val="pct10" w:color="auto" w:fill="auto"/>
          </w:tcPr>
          <w:p w:rsidR="00BD4579" w:rsidRPr="0095648E" w:rsidRDefault="00BD4579" w:rsidP="001147B9">
            <w:pPr>
              <w:pStyle w:val="MajorTableText"/>
              <w:ind w:left="360" w:right="343"/>
              <w:rPr>
                <w:rFonts w:ascii="Arial" w:hAnsi="Arial" w:cs="Arial"/>
                <w:b/>
                <w:sz w:val="22"/>
                <w:szCs w:val="22"/>
              </w:rPr>
            </w:pPr>
            <w:r w:rsidRPr="0095648E">
              <w:rPr>
                <w:rFonts w:ascii="Arial" w:hAnsi="Arial" w:cs="Arial"/>
                <w:b/>
                <w:sz w:val="22"/>
                <w:szCs w:val="22"/>
              </w:rPr>
              <w:t>Candidate signature:</w:t>
            </w:r>
          </w:p>
        </w:tc>
        <w:tc>
          <w:tcPr>
            <w:tcW w:w="5742" w:type="dxa"/>
            <w:gridSpan w:val="6"/>
          </w:tcPr>
          <w:p w:rsidR="00BD4579" w:rsidRPr="0095648E" w:rsidRDefault="00BD4579" w:rsidP="001147B9">
            <w:pPr>
              <w:pStyle w:val="MajorTableText"/>
              <w:ind w:left="360" w:right="343"/>
              <w:rPr>
                <w:rFonts w:ascii="Arial" w:hAnsi="Arial" w:cs="Arial"/>
                <w:sz w:val="22"/>
                <w:szCs w:val="22"/>
              </w:rPr>
            </w:pPr>
          </w:p>
          <w:p w:rsidR="00BD4579" w:rsidRPr="0095648E" w:rsidRDefault="00BD4579" w:rsidP="001147B9">
            <w:pPr>
              <w:pStyle w:val="MajorTableText"/>
              <w:ind w:left="360" w:right="343"/>
              <w:rPr>
                <w:rFonts w:ascii="Arial" w:hAnsi="Arial" w:cs="Arial"/>
                <w:sz w:val="22"/>
                <w:szCs w:val="22"/>
              </w:rPr>
            </w:pPr>
          </w:p>
        </w:tc>
      </w:tr>
      <w:tr w:rsidR="00BD4579" w:rsidRPr="0095648E" w:rsidTr="00D85BED">
        <w:tblPrEx>
          <w:tblCellMar>
            <w:left w:w="108" w:type="dxa"/>
            <w:right w:w="108" w:type="dxa"/>
          </w:tblCellMar>
        </w:tblPrEx>
        <w:tc>
          <w:tcPr>
            <w:tcW w:w="3608" w:type="dxa"/>
            <w:gridSpan w:val="2"/>
            <w:shd w:val="pct10" w:color="auto" w:fill="auto"/>
          </w:tcPr>
          <w:p w:rsidR="00BD4579" w:rsidRPr="0095648E" w:rsidRDefault="00BD4579" w:rsidP="001147B9">
            <w:pPr>
              <w:pStyle w:val="MajorTableText"/>
              <w:ind w:left="360" w:right="343"/>
              <w:rPr>
                <w:rFonts w:ascii="Arial" w:hAnsi="Arial" w:cs="Arial"/>
                <w:b/>
                <w:sz w:val="22"/>
                <w:szCs w:val="22"/>
              </w:rPr>
            </w:pPr>
            <w:r w:rsidRPr="0095648E">
              <w:rPr>
                <w:rFonts w:ascii="Arial" w:hAnsi="Arial" w:cs="Arial"/>
                <w:b/>
                <w:sz w:val="22"/>
                <w:szCs w:val="22"/>
              </w:rPr>
              <w:t>Assessor signature:</w:t>
            </w:r>
          </w:p>
        </w:tc>
        <w:tc>
          <w:tcPr>
            <w:tcW w:w="5742" w:type="dxa"/>
            <w:gridSpan w:val="6"/>
          </w:tcPr>
          <w:p w:rsidR="00BD4579" w:rsidRPr="0095648E" w:rsidRDefault="00BD4579" w:rsidP="001147B9">
            <w:pPr>
              <w:pStyle w:val="MajorTableText"/>
              <w:ind w:left="360" w:right="343"/>
              <w:rPr>
                <w:rFonts w:ascii="Arial" w:hAnsi="Arial" w:cs="Arial"/>
                <w:sz w:val="22"/>
                <w:szCs w:val="22"/>
              </w:rPr>
            </w:pPr>
          </w:p>
          <w:p w:rsidR="00BD4579" w:rsidRPr="0095648E" w:rsidRDefault="00BD4579" w:rsidP="001147B9">
            <w:pPr>
              <w:pStyle w:val="MajorTableText"/>
              <w:ind w:left="360" w:right="343"/>
              <w:rPr>
                <w:rFonts w:ascii="Arial" w:hAnsi="Arial" w:cs="Arial"/>
                <w:sz w:val="22"/>
                <w:szCs w:val="22"/>
              </w:rPr>
            </w:pPr>
          </w:p>
        </w:tc>
      </w:tr>
    </w:tbl>
    <w:p w:rsidR="00533933" w:rsidRPr="00327B4C" w:rsidRDefault="00BD4579" w:rsidP="000B43F6">
      <w:pPr>
        <w:pStyle w:val="TableRefHeading"/>
        <w:spacing w:after="240" w:line="240" w:lineRule="auto"/>
        <w:ind w:left="360" w:right="343"/>
        <w:jc w:val="center"/>
        <w:rPr>
          <w:rFonts w:ascii="Arial" w:hAnsi="Arial" w:cs="Arial"/>
        </w:rPr>
      </w:pPr>
      <w:r w:rsidRPr="0095648E">
        <w:rPr>
          <w:rFonts w:ascii="Arial" w:hAnsi="Arial" w:cs="Arial"/>
          <w:sz w:val="22"/>
          <w:szCs w:val="22"/>
        </w:rPr>
        <w:br w:type="page"/>
      </w:r>
    </w:p>
    <w:p w:rsidR="00EE6C2A" w:rsidRDefault="00EE6C2A" w:rsidP="00EE6C2A">
      <w:pPr>
        <w:pStyle w:val="Heading1"/>
        <w:spacing w:before="0" w:after="0"/>
        <w:jc w:val="center"/>
      </w:pPr>
      <w:r w:rsidRPr="00543461">
        <w:lastRenderedPageBreak/>
        <w:t>Western Sydney Region</w:t>
      </w:r>
      <w:r>
        <w:t xml:space="preserve"> RTO </w:t>
      </w:r>
    </w:p>
    <w:p w:rsidR="00EE6C2A" w:rsidRDefault="00EE6C2A" w:rsidP="00EE6C2A">
      <w:pPr>
        <w:pStyle w:val="Heading1"/>
        <w:spacing w:before="0" w:after="0"/>
        <w:jc w:val="center"/>
        <w:rPr>
          <w:sz w:val="22"/>
          <w:szCs w:val="22"/>
        </w:rPr>
      </w:pPr>
      <w:r w:rsidRPr="00543461">
        <w:rPr>
          <w:sz w:val="22"/>
          <w:szCs w:val="22"/>
        </w:rPr>
        <w:t>Vocational Education and Training</w:t>
      </w:r>
    </w:p>
    <w:p w:rsidR="00EE6C2A" w:rsidRPr="005D280B" w:rsidRDefault="00EE6C2A" w:rsidP="00EE6C2A">
      <w:pPr>
        <w:jc w:val="center"/>
        <w:rPr>
          <w:rFonts w:ascii="Arial" w:hAnsi="Arial" w:cs="Arial"/>
          <w:b/>
          <w:sz w:val="22"/>
          <w:szCs w:val="22"/>
        </w:rPr>
      </w:pPr>
      <w:r w:rsidRPr="005D280B">
        <w:rPr>
          <w:rFonts w:ascii="Arial" w:hAnsi="Arial" w:cs="Arial"/>
          <w:b/>
          <w:sz w:val="22"/>
          <w:szCs w:val="22"/>
        </w:rPr>
        <w:t>Asses</w:t>
      </w:r>
      <w:r>
        <w:rPr>
          <w:rFonts w:ascii="Arial" w:hAnsi="Arial" w:cs="Arial"/>
          <w:b/>
          <w:sz w:val="22"/>
          <w:szCs w:val="22"/>
        </w:rPr>
        <w:t>s</w:t>
      </w:r>
      <w:r w:rsidRPr="005D280B">
        <w:rPr>
          <w:rFonts w:ascii="Arial" w:hAnsi="Arial" w:cs="Arial"/>
          <w:b/>
          <w:sz w:val="22"/>
          <w:szCs w:val="22"/>
        </w:rPr>
        <w:t>ment Feedback</w:t>
      </w:r>
    </w:p>
    <w:p w:rsidR="00EE6C2A" w:rsidRPr="005D280B" w:rsidRDefault="00EE6C2A" w:rsidP="00EE6C2A"/>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
        <w:gridCol w:w="9238"/>
      </w:tblGrid>
      <w:tr w:rsidR="00EE6C2A" w:rsidRPr="00B94399" w:rsidTr="00ED3E79">
        <w:trPr>
          <w:trHeight w:val="453"/>
        </w:trPr>
        <w:tc>
          <w:tcPr>
            <w:tcW w:w="5000" w:type="pct"/>
            <w:gridSpan w:val="2"/>
            <w:vAlign w:val="center"/>
          </w:tcPr>
          <w:p w:rsidR="00EE6C2A" w:rsidRPr="00B94399" w:rsidRDefault="00EE6C2A" w:rsidP="00ED3E79">
            <w:pPr>
              <w:rPr>
                <w:rFonts w:ascii="Arial" w:hAnsi="Arial" w:cs="Arial"/>
                <w:sz w:val="22"/>
                <w:szCs w:val="22"/>
                <w:lang w:val="en-US"/>
              </w:rPr>
            </w:pPr>
            <w:r w:rsidRPr="00B94399">
              <w:rPr>
                <w:rFonts w:ascii="Arial" w:hAnsi="Arial" w:cs="Arial"/>
                <w:b/>
                <w:sz w:val="22"/>
                <w:szCs w:val="22"/>
                <w:lang w:val="en-US"/>
              </w:rPr>
              <w:t xml:space="preserve">VET Framework: </w:t>
            </w:r>
            <w:r w:rsidR="006E3A67" w:rsidRPr="00ED0EFF">
              <w:rPr>
                <w:rFonts w:ascii="Arial" w:hAnsi="Arial" w:cs="Arial"/>
                <w:sz w:val="20"/>
                <w:szCs w:val="20"/>
              </w:rPr>
              <w:t>Business Services</w:t>
            </w:r>
          </w:p>
        </w:tc>
      </w:tr>
      <w:tr w:rsidR="00EE6C2A" w:rsidRPr="00B94399" w:rsidTr="00ED3E79">
        <w:trPr>
          <w:trHeight w:val="453"/>
        </w:trPr>
        <w:tc>
          <w:tcPr>
            <w:tcW w:w="5000" w:type="pct"/>
            <w:gridSpan w:val="2"/>
            <w:vAlign w:val="center"/>
          </w:tcPr>
          <w:p w:rsidR="00EE6C2A" w:rsidRPr="00B94399" w:rsidRDefault="00EE6C2A" w:rsidP="00ED3E79">
            <w:pPr>
              <w:rPr>
                <w:rFonts w:ascii="Arial" w:hAnsi="Arial" w:cs="Arial"/>
                <w:sz w:val="22"/>
                <w:szCs w:val="22"/>
                <w:lang w:val="en-US"/>
              </w:rPr>
            </w:pPr>
            <w:r w:rsidRPr="00B94399">
              <w:rPr>
                <w:rFonts w:ascii="Arial" w:hAnsi="Arial" w:cs="Arial"/>
                <w:b/>
                <w:sz w:val="22"/>
                <w:szCs w:val="22"/>
                <w:lang w:val="en-US"/>
              </w:rPr>
              <w:t xml:space="preserve">Assessor / Teacher: </w:t>
            </w:r>
          </w:p>
        </w:tc>
      </w:tr>
      <w:tr w:rsidR="00EE6C2A" w:rsidRPr="00123A51" w:rsidTr="00ED3E79">
        <w:trPr>
          <w:trHeight w:val="453"/>
        </w:trPr>
        <w:tc>
          <w:tcPr>
            <w:tcW w:w="5000" w:type="pct"/>
            <w:gridSpan w:val="2"/>
            <w:vAlign w:val="center"/>
          </w:tcPr>
          <w:p w:rsidR="00FD7D8C" w:rsidRDefault="00A03AAE" w:rsidP="00FD7D8C">
            <w:pPr>
              <w:pStyle w:val="Header"/>
              <w:rPr>
                <w:rFonts w:cs="Arial"/>
              </w:rPr>
            </w:pPr>
            <w:r w:rsidRPr="00123A51">
              <w:rPr>
                <w:rFonts w:cs="Arial"/>
                <w:b/>
                <w:sz w:val="22"/>
              </w:rPr>
              <w:t xml:space="preserve">Unit of competency </w:t>
            </w:r>
            <w:r>
              <w:rPr>
                <w:rFonts w:cs="Arial"/>
                <w:sz w:val="22"/>
              </w:rPr>
              <w:t xml:space="preserve">  </w:t>
            </w:r>
            <w:r w:rsidR="00FD7D8C" w:rsidRPr="0003468C">
              <w:rPr>
                <w:rFonts w:ascii="Calibri" w:hAnsi="Calibri" w:cs="Arial"/>
                <w:sz w:val="22"/>
                <w:szCs w:val="22"/>
              </w:rPr>
              <w:t>BSBWOR203A</w:t>
            </w:r>
            <w:r w:rsidR="00FD7D8C">
              <w:rPr>
                <w:rFonts w:cs="Arial"/>
              </w:rPr>
              <w:t xml:space="preserve"> : Work effectively with Others</w:t>
            </w:r>
          </w:p>
          <w:p w:rsidR="00A03AAE" w:rsidRDefault="00A03AAE" w:rsidP="00A03AAE">
            <w:pPr>
              <w:pStyle w:val="Header"/>
              <w:rPr>
                <w:rFonts w:cs="Arial"/>
                <w:sz w:val="22"/>
              </w:rPr>
            </w:pPr>
            <w:r>
              <w:rPr>
                <w:rFonts w:cs="Arial"/>
                <w:sz w:val="22"/>
              </w:rPr>
              <w:t xml:space="preserve">  </w:t>
            </w:r>
          </w:p>
          <w:p w:rsidR="00A03AAE" w:rsidRPr="00327B4C" w:rsidRDefault="00A03AAE" w:rsidP="00FD7D8C">
            <w:pPr>
              <w:pStyle w:val="Header"/>
              <w:ind w:left="720"/>
              <w:rPr>
                <w:rFonts w:cs="Arial"/>
              </w:rPr>
            </w:pPr>
          </w:p>
        </w:tc>
      </w:tr>
      <w:tr w:rsidR="00EE6C2A" w:rsidRPr="00B94399" w:rsidTr="00ED3E79">
        <w:trPr>
          <w:gridBefore w:val="1"/>
          <w:wBefore w:w="5" w:type="pct"/>
          <w:trHeight w:val="448"/>
        </w:trPr>
        <w:tc>
          <w:tcPr>
            <w:tcW w:w="4995" w:type="pct"/>
            <w:vAlign w:val="center"/>
          </w:tcPr>
          <w:p w:rsidR="00EE6C2A" w:rsidRPr="00B94399" w:rsidRDefault="00327B4C" w:rsidP="00ED3E79">
            <w:pPr>
              <w:rPr>
                <w:rFonts w:ascii="Arial" w:hAnsi="Arial" w:cs="Arial"/>
                <w:b/>
                <w:sz w:val="22"/>
                <w:szCs w:val="22"/>
                <w:lang w:val="en-US"/>
              </w:rPr>
            </w:pPr>
            <w:r>
              <w:rPr>
                <w:rFonts w:ascii="Arial" w:hAnsi="Arial" w:cs="Arial"/>
                <w:b/>
                <w:sz w:val="22"/>
                <w:szCs w:val="22"/>
                <w:lang w:val="en-US"/>
              </w:rPr>
              <w:t xml:space="preserve"> Due Date</w:t>
            </w:r>
            <w:r w:rsidR="003F4D6F">
              <w:rPr>
                <w:rFonts w:ascii="Arial" w:hAnsi="Arial" w:cs="Arial"/>
                <w:b/>
                <w:sz w:val="22"/>
                <w:szCs w:val="22"/>
                <w:lang w:val="en-US"/>
              </w:rPr>
              <w:t>:</w:t>
            </w:r>
            <w:r>
              <w:rPr>
                <w:rFonts w:ascii="Arial" w:hAnsi="Arial" w:cs="Arial"/>
                <w:b/>
                <w:sz w:val="22"/>
                <w:szCs w:val="22"/>
                <w:lang w:val="en-US"/>
              </w:rPr>
              <w:t xml:space="preserve">                                                    Date </w:t>
            </w:r>
            <w:r w:rsidR="003F4D6F">
              <w:rPr>
                <w:rFonts w:ascii="Arial" w:hAnsi="Arial" w:cs="Arial"/>
                <w:b/>
                <w:sz w:val="22"/>
                <w:szCs w:val="22"/>
                <w:lang w:val="en-US"/>
              </w:rPr>
              <w:t xml:space="preserve"> </w:t>
            </w:r>
            <w:r>
              <w:rPr>
                <w:rFonts w:ascii="Arial" w:hAnsi="Arial" w:cs="Arial"/>
                <w:b/>
                <w:sz w:val="22"/>
                <w:szCs w:val="22"/>
                <w:lang w:val="en-US"/>
              </w:rPr>
              <w:t>Received</w:t>
            </w:r>
            <w:r w:rsidR="003F4D6F">
              <w:rPr>
                <w:rFonts w:ascii="Arial" w:hAnsi="Arial" w:cs="Arial"/>
                <w:b/>
                <w:sz w:val="22"/>
                <w:szCs w:val="22"/>
                <w:lang w:val="en-US"/>
              </w:rPr>
              <w:t>:</w:t>
            </w:r>
            <w:r>
              <w:rPr>
                <w:rFonts w:ascii="Arial" w:hAnsi="Arial" w:cs="Arial"/>
                <w:b/>
                <w:sz w:val="22"/>
                <w:szCs w:val="22"/>
                <w:lang w:val="en-US"/>
              </w:rPr>
              <w:t xml:space="preserve">                                  </w:t>
            </w:r>
          </w:p>
        </w:tc>
      </w:tr>
    </w:tbl>
    <w:p w:rsidR="00EE6C2A" w:rsidRDefault="00EE6C2A" w:rsidP="00EE6C2A">
      <w:pPr>
        <w:rPr>
          <w:rFonts w:ascii="Arial" w:hAnsi="Arial" w:cs="Arial"/>
          <w:sz w:val="20"/>
          <w:szCs w:val="20"/>
        </w:rPr>
      </w:pPr>
    </w:p>
    <w:p w:rsidR="00EE6C2A" w:rsidRPr="008B664C" w:rsidRDefault="00EE6C2A" w:rsidP="00EE6C2A">
      <w:pPr>
        <w:rPr>
          <w:rFonts w:ascii="Arial" w:hAnsi="Arial" w:cs="Arial"/>
          <w:b/>
          <w:sz w:val="22"/>
          <w:szCs w:val="22"/>
        </w:rPr>
      </w:pPr>
      <w:r w:rsidRPr="00B910B4">
        <w:rPr>
          <w:rFonts w:ascii="Arial" w:hAnsi="Arial" w:cs="Arial"/>
          <w:b/>
          <w:sz w:val="22"/>
          <w:szCs w:val="22"/>
        </w:rPr>
        <w:t>Overall</w:t>
      </w:r>
      <w:r>
        <w:rPr>
          <w:rFonts w:ascii="Arial" w:hAnsi="Arial" w:cs="Arial"/>
          <w:b/>
          <w:sz w:val="22"/>
          <w:szCs w:val="22"/>
        </w:rPr>
        <w:t xml:space="preserve"> Result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32"/>
        <w:gridCol w:w="3493"/>
        <w:gridCol w:w="2920"/>
      </w:tblGrid>
      <w:tr w:rsidR="00AB6E5C" w:rsidRPr="00736EB2" w:rsidTr="0094203B">
        <w:trPr>
          <w:trHeight w:val="736"/>
        </w:trPr>
        <w:tc>
          <w:tcPr>
            <w:tcW w:w="1532" w:type="pct"/>
          </w:tcPr>
          <w:p w:rsidR="00EE6C2A" w:rsidRPr="0094203B" w:rsidRDefault="00EE6C2A" w:rsidP="0094203B">
            <w:pPr>
              <w:jc w:val="center"/>
              <w:rPr>
                <w:rFonts w:ascii="Arial" w:hAnsi="Arial" w:cs="Arial"/>
                <w:b/>
                <w:sz w:val="20"/>
                <w:szCs w:val="20"/>
                <w:lang w:val="en-US"/>
              </w:rPr>
            </w:pPr>
            <w:r w:rsidRPr="0094203B">
              <w:rPr>
                <w:rFonts w:ascii="Arial" w:hAnsi="Arial" w:cs="Arial"/>
                <w:b/>
                <w:sz w:val="20"/>
                <w:szCs w:val="20"/>
                <w:lang w:val="en-US"/>
              </w:rPr>
              <w:t>Unit Code</w:t>
            </w:r>
          </w:p>
        </w:tc>
        <w:tc>
          <w:tcPr>
            <w:tcW w:w="1889" w:type="pct"/>
          </w:tcPr>
          <w:p w:rsidR="00EE6C2A" w:rsidRPr="0094203B" w:rsidRDefault="00EE6C2A" w:rsidP="0094203B">
            <w:pPr>
              <w:jc w:val="center"/>
              <w:rPr>
                <w:rFonts w:ascii="Arial" w:hAnsi="Arial" w:cs="Arial"/>
                <w:b/>
                <w:sz w:val="20"/>
                <w:szCs w:val="20"/>
                <w:lang w:val="en-US"/>
              </w:rPr>
            </w:pPr>
            <w:r w:rsidRPr="0094203B">
              <w:rPr>
                <w:rFonts w:ascii="Arial" w:hAnsi="Arial" w:cs="Arial"/>
                <w:b/>
                <w:sz w:val="20"/>
                <w:szCs w:val="20"/>
                <w:lang w:val="en-US"/>
              </w:rPr>
              <w:t>Elements of Competency</w:t>
            </w:r>
          </w:p>
          <w:p w:rsidR="00EE6C2A" w:rsidRPr="0094203B" w:rsidRDefault="00EE6C2A" w:rsidP="0094203B">
            <w:pPr>
              <w:jc w:val="center"/>
              <w:rPr>
                <w:rFonts w:ascii="Arial" w:hAnsi="Arial" w:cs="Arial"/>
                <w:b/>
                <w:sz w:val="20"/>
                <w:szCs w:val="20"/>
                <w:lang w:val="en-US"/>
              </w:rPr>
            </w:pPr>
          </w:p>
        </w:tc>
        <w:tc>
          <w:tcPr>
            <w:tcW w:w="1579" w:type="pct"/>
          </w:tcPr>
          <w:p w:rsidR="00EE6C2A" w:rsidRPr="0094203B" w:rsidRDefault="00EE6C2A" w:rsidP="0094203B">
            <w:pPr>
              <w:ind w:left="251" w:hanging="251"/>
              <w:rPr>
                <w:rFonts w:ascii="Arial" w:hAnsi="Arial" w:cs="Arial"/>
                <w:b/>
                <w:sz w:val="20"/>
                <w:szCs w:val="20"/>
              </w:rPr>
            </w:pPr>
            <w:r w:rsidRPr="0094203B">
              <w:rPr>
                <w:rFonts w:ascii="Arial" w:hAnsi="Arial" w:cs="Arial"/>
                <w:b/>
                <w:sz w:val="20"/>
                <w:szCs w:val="20"/>
              </w:rPr>
              <w:t>Competent/Not Yet Competent</w:t>
            </w:r>
          </w:p>
        </w:tc>
      </w:tr>
      <w:tr w:rsidR="00AB6E5C" w:rsidRPr="00736EB2" w:rsidTr="0094203B">
        <w:trPr>
          <w:trHeight w:val="510"/>
        </w:trPr>
        <w:tc>
          <w:tcPr>
            <w:tcW w:w="1532" w:type="pct"/>
          </w:tcPr>
          <w:p w:rsidR="00FD7D8C" w:rsidRDefault="00FD7D8C" w:rsidP="00FD7D8C">
            <w:pPr>
              <w:pStyle w:val="Header"/>
              <w:rPr>
                <w:rFonts w:cs="Arial"/>
              </w:rPr>
            </w:pPr>
            <w:r w:rsidRPr="0003468C">
              <w:rPr>
                <w:rFonts w:ascii="Calibri" w:hAnsi="Calibri" w:cs="Arial"/>
                <w:sz w:val="22"/>
                <w:szCs w:val="22"/>
              </w:rPr>
              <w:t>BSBWOR203A</w:t>
            </w:r>
            <w:r>
              <w:rPr>
                <w:rFonts w:cs="Arial"/>
              </w:rPr>
              <w:t xml:space="preserve"> : Work effectively with Others</w:t>
            </w:r>
          </w:p>
          <w:p w:rsidR="00EE6C2A" w:rsidRPr="0094203B" w:rsidRDefault="00EE6C2A" w:rsidP="0094203B">
            <w:pPr>
              <w:spacing w:before="20"/>
              <w:rPr>
                <w:rFonts w:ascii="Arial" w:hAnsi="Arial" w:cs="Arial"/>
                <w:b/>
                <w:sz w:val="20"/>
                <w:szCs w:val="20"/>
              </w:rPr>
            </w:pPr>
          </w:p>
        </w:tc>
        <w:tc>
          <w:tcPr>
            <w:tcW w:w="1889" w:type="pct"/>
          </w:tcPr>
          <w:p w:rsidR="00FD7D8C" w:rsidRDefault="00FD7D8C" w:rsidP="00FD7D8C">
            <w:pPr>
              <w:pStyle w:val="Header"/>
              <w:rPr>
                <w:rFonts w:cs="Arial"/>
              </w:rPr>
            </w:pPr>
            <w:r>
              <w:rPr>
                <w:rFonts w:cs="Arial"/>
              </w:rPr>
              <w:t>Develop effective workplace relations</w:t>
            </w:r>
          </w:p>
          <w:p w:rsidR="00EE6C2A" w:rsidRPr="0094203B" w:rsidRDefault="00EE6C2A" w:rsidP="00FD7D8C">
            <w:pPr>
              <w:pStyle w:val="Header"/>
              <w:ind w:left="720"/>
              <w:rPr>
                <w:rFonts w:cs="Arial"/>
              </w:rPr>
            </w:pPr>
          </w:p>
        </w:tc>
        <w:tc>
          <w:tcPr>
            <w:tcW w:w="1579" w:type="pct"/>
          </w:tcPr>
          <w:p w:rsidR="00EE6C2A" w:rsidRPr="0094203B" w:rsidRDefault="00EE6C2A" w:rsidP="0094203B">
            <w:pPr>
              <w:tabs>
                <w:tab w:val="left" w:pos="1620"/>
              </w:tabs>
              <w:rPr>
                <w:rFonts w:ascii="Arial" w:hAnsi="Arial" w:cs="Arial"/>
                <w:sz w:val="20"/>
                <w:szCs w:val="20"/>
              </w:rPr>
            </w:pPr>
          </w:p>
        </w:tc>
      </w:tr>
      <w:tr w:rsidR="00AB6E5C" w:rsidRPr="00736EB2" w:rsidTr="0094203B">
        <w:trPr>
          <w:trHeight w:val="510"/>
        </w:trPr>
        <w:tc>
          <w:tcPr>
            <w:tcW w:w="1532" w:type="pct"/>
          </w:tcPr>
          <w:p w:rsidR="00EE6C2A" w:rsidRPr="0094203B" w:rsidRDefault="00EE6C2A" w:rsidP="0094203B">
            <w:pPr>
              <w:spacing w:before="20"/>
              <w:rPr>
                <w:rFonts w:ascii="Arial" w:hAnsi="Arial" w:cs="Arial"/>
                <w:sz w:val="20"/>
                <w:szCs w:val="20"/>
                <w:lang w:val="en-US"/>
              </w:rPr>
            </w:pPr>
          </w:p>
        </w:tc>
        <w:tc>
          <w:tcPr>
            <w:tcW w:w="1889" w:type="pct"/>
          </w:tcPr>
          <w:p w:rsidR="00FD7D8C" w:rsidRDefault="00FD7D8C" w:rsidP="00FD7D8C">
            <w:pPr>
              <w:pStyle w:val="Header"/>
              <w:rPr>
                <w:rFonts w:cs="Arial"/>
              </w:rPr>
            </w:pPr>
            <w:r>
              <w:rPr>
                <w:rFonts w:cs="Arial"/>
              </w:rPr>
              <w:t>Contribute to workgroup activities</w:t>
            </w:r>
          </w:p>
          <w:p w:rsidR="00EE6C2A" w:rsidRPr="0094203B" w:rsidRDefault="00EE6C2A" w:rsidP="00FD7D8C">
            <w:pPr>
              <w:pStyle w:val="ListParagraph"/>
              <w:spacing w:before="60" w:after="60"/>
              <w:ind w:left="360"/>
              <w:rPr>
                <w:rFonts w:ascii="Arial" w:hAnsi="Arial" w:cs="Arial"/>
                <w:sz w:val="20"/>
                <w:szCs w:val="20"/>
              </w:rPr>
            </w:pPr>
          </w:p>
        </w:tc>
        <w:tc>
          <w:tcPr>
            <w:tcW w:w="1579" w:type="pct"/>
          </w:tcPr>
          <w:p w:rsidR="00EE6C2A" w:rsidRPr="0094203B" w:rsidRDefault="00EE6C2A" w:rsidP="0094203B">
            <w:pPr>
              <w:tabs>
                <w:tab w:val="left" w:pos="1620"/>
              </w:tabs>
              <w:rPr>
                <w:rFonts w:ascii="Arial" w:hAnsi="Arial" w:cs="Arial"/>
                <w:sz w:val="20"/>
                <w:szCs w:val="20"/>
              </w:rPr>
            </w:pPr>
          </w:p>
        </w:tc>
      </w:tr>
      <w:tr w:rsidR="00AB6E5C" w:rsidRPr="00736EB2" w:rsidTr="0094203B">
        <w:trPr>
          <w:trHeight w:val="510"/>
        </w:trPr>
        <w:tc>
          <w:tcPr>
            <w:tcW w:w="1532" w:type="pct"/>
          </w:tcPr>
          <w:p w:rsidR="00EE6C2A" w:rsidRPr="0094203B" w:rsidRDefault="00EE6C2A" w:rsidP="0094203B">
            <w:pPr>
              <w:spacing w:before="20"/>
              <w:rPr>
                <w:rFonts w:ascii="Arial" w:hAnsi="Arial" w:cs="Arial"/>
                <w:sz w:val="20"/>
                <w:szCs w:val="20"/>
                <w:lang w:val="en-US"/>
              </w:rPr>
            </w:pPr>
          </w:p>
        </w:tc>
        <w:tc>
          <w:tcPr>
            <w:tcW w:w="1889" w:type="pct"/>
          </w:tcPr>
          <w:p w:rsidR="00FD7D8C" w:rsidRDefault="00FD7D8C" w:rsidP="00FD7D8C">
            <w:pPr>
              <w:pStyle w:val="Header"/>
              <w:rPr>
                <w:rFonts w:cs="Arial"/>
              </w:rPr>
            </w:pPr>
            <w:r>
              <w:rPr>
                <w:rFonts w:cs="Arial"/>
              </w:rPr>
              <w:t>Deal effectively with issues, problems and conflict</w:t>
            </w:r>
          </w:p>
          <w:p w:rsidR="00EE6C2A" w:rsidRPr="00736EB2" w:rsidRDefault="00EE6C2A" w:rsidP="00FD7D8C">
            <w:pPr>
              <w:pStyle w:val="Column1"/>
              <w:numPr>
                <w:ilvl w:val="0"/>
                <w:numId w:val="0"/>
              </w:numPr>
              <w:ind w:left="360"/>
            </w:pPr>
          </w:p>
        </w:tc>
        <w:tc>
          <w:tcPr>
            <w:tcW w:w="1579" w:type="pct"/>
          </w:tcPr>
          <w:p w:rsidR="00EE6C2A" w:rsidRPr="0094203B" w:rsidRDefault="00EE6C2A" w:rsidP="0094203B">
            <w:pPr>
              <w:tabs>
                <w:tab w:val="left" w:pos="1620"/>
              </w:tabs>
              <w:rPr>
                <w:rFonts w:ascii="Arial" w:hAnsi="Arial" w:cs="Arial"/>
                <w:sz w:val="20"/>
                <w:szCs w:val="20"/>
              </w:rPr>
            </w:pPr>
          </w:p>
        </w:tc>
      </w:tr>
      <w:tr w:rsidR="00AB6E5C" w:rsidRPr="00736EB2" w:rsidTr="0094203B">
        <w:trPr>
          <w:trHeight w:val="510"/>
        </w:trPr>
        <w:tc>
          <w:tcPr>
            <w:tcW w:w="1532" w:type="pct"/>
          </w:tcPr>
          <w:p w:rsidR="00FD7D8C" w:rsidRDefault="00FD7D8C" w:rsidP="00FD7D8C">
            <w:pPr>
              <w:pStyle w:val="Header"/>
              <w:rPr>
                <w:rFonts w:cs="Arial"/>
              </w:rPr>
            </w:pPr>
            <w:r w:rsidRPr="0003468C">
              <w:rPr>
                <w:rFonts w:ascii="Calibri" w:hAnsi="Calibri" w:cs="Arial"/>
                <w:sz w:val="22"/>
                <w:szCs w:val="22"/>
              </w:rPr>
              <w:t>BSBCUS201A</w:t>
            </w:r>
            <w:r w:rsidRPr="00ED0EFF">
              <w:rPr>
                <w:rFonts w:cs="Arial"/>
              </w:rPr>
              <w:t xml:space="preserve"> </w:t>
            </w:r>
            <w:r>
              <w:rPr>
                <w:rFonts w:cs="Arial"/>
              </w:rPr>
              <w:t>: Deliver a service to customers</w:t>
            </w:r>
          </w:p>
          <w:p w:rsidR="00EE6C2A" w:rsidRPr="0094203B" w:rsidRDefault="00EE6C2A" w:rsidP="0094203B">
            <w:pPr>
              <w:spacing w:before="20"/>
              <w:rPr>
                <w:rFonts w:ascii="Arial" w:hAnsi="Arial" w:cs="Arial"/>
                <w:sz w:val="20"/>
                <w:szCs w:val="20"/>
                <w:lang w:val="en-US"/>
              </w:rPr>
            </w:pPr>
          </w:p>
        </w:tc>
        <w:tc>
          <w:tcPr>
            <w:tcW w:w="1889" w:type="pct"/>
          </w:tcPr>
          <w:p w:rsidR="00FD7D8C" w:rsidRDefault="00FD7D8C" w:rsidP="00FD7D8C">
            <w:pPr>
              <w:pStyle w:val="Header"/>
              <w:rPr>
                <w:rFonts w:cs="Arial"/>
              </w:rPr>
            </w:pPr>
            <w:r>
              <w:rPr>
                <w:rFonts w:cs="Arial"/>
              </w:rPr>
              <w:t>Establish contact with customers</w:t>
            </w:r>
          </w:p>
          <w:p w:rsidR="00EE6C2A" w:rsidRPr="0094203B" w:rsidRDefault="00EE6C2A" w:rsidP="00FD7D8C">
            <w:pPr>
              <w:pStyle w:val="Header"/>
              <w:rPr>
                <w:rFonts w:cs="Arial"/>
              </w:rPr>
            </w:pPr>
          </w:p>
        </w:tc>
        <w:tc>
          <w:tcPr>
            <w:tcW w:w="1579" w:type="pct"/>
          </w:tcPr>
          <w:p w:rsidR="00EE6C2A" w:rsidRPr="0094203B" w:rsidRDefault="00EE6C2A" w:rsidP="0094203B">
            <w:pPr>
              <w:tabs>
                <w:tab w:val="left" w:pos="1620"/>
              </w:tabs>
              <w:rPr>
                <w:rFonts w:ascii="Arial" w:hAnsi="Arial" w:cs="Arial"/>
                <w:sz w:val="20"/>
                <w:szCs w:val="20"/>
              </w:rPr>
            </w:pPr>
          </w:p>
        </w:tc>
      </w:tr>
      <w:tr w:rsidR="00AB6E5C" w:rsidRPr="00736EB2" w:rsidTr="0094203B">
        <w:trPr>
          <w:trHeight w:val="510"/>
        </w:trPr>
        <w:tc>
          <w:tcPr>
            <w:tcW w:w="1532" w:type="pct"/>
          </w:tcPr>
          <w:p w:rsidR="00BF3B68" w:rsidRPr="0094203B" w:rsidRDefault="00BF3B68" w:rsidP="0094203B">
            <w:pPr>
              <w:spacing w:before="20"/>
              <w:rPr>
                <w:rFonts w:ascii="Arial" w:hAnsi="Arial" w:cs="Arial"/>
                <w:sz w:val="22"/>
                <w:szCs w:val="22"/>
              </w:rPr>
            </w:pPr>
          </w:p>
        </w:tc>
        <w:tc>
          <w:tcPr>
            <w:tcW w:w="1889" w:type="pct"/>
          </w:tcPr>
          <w:p w:rsidR="00FD7D8C" w:rsidRDefault="00FD7D8C" w:rsidP="00FD7D8C">
            <w:pPr>
              <w:pStyle w:val="Header"/>
              <w:rPr>
                <w:rFonts w:cs="Arial"/>
              </w:rPr>
            </w:pPr>
            <w:r>
              <w:rPr>
                <w:rFonts w:cs="Arial"/>
              </w:rPr>
              <w:t>Identify customer needs</w:t>
            </w:r>
          </w:p>
          <w:p w:rsidR="00BF3B68" w:rsidRPr="0094203B" w:rsidRDefault="00BF3B68" w:rsidP="0094203B">
            <w:pPr>
              <w:pStyle w:val="ListParagraph"/>
              <w:tabs>
                <w:tab w:val="left" w:pos="1620"/>
              </w:tabs>
              <w:spacing w:before="20"/>
              <w:ind w:left="360"/>
              <w:rPr>
                <w:rFonts w:ascii="Arial" w:hAnsi="Arial" w:cs="Arial"/>
                <w:sz w:val="20"/>
                <w:szCs w:val="20"/>
              </w:rPr>
            </w:pPr>
          </w:p>
        </w:tc>
        <w:tc>
          <w:tcPr>
            <w:tcW w:w="1579" w:type="pct"/>
          </w:tcPr>
          <w:p w:rsidR="00BF3B68" w:rsidRPr="0094203B" w:rsidRDefault="00BF3B68" w:rsidP="0094203B">
            <w:pPr>
              <w:tabs>
                <w:tab w:val="left" w:pos="1620"/>
              </w:tabs>
              <w:rPr>
                <w:rFonts w:ascii="Arial" w:hAnsi="Arial" w:cs="Arial"/>
                <w:sz w:val="20"/>
                <w:szCs w:val="20"/>
              </w:rPr>
            </w:pPr>
          </w:p>
        </w:tc>
      </w:tr>
      <w:tr w:rsidR="00AB6E5C" w:rsidRPr="00736EB2" w:rsidTr="0094203B">
        <w:trPr>
          <w:trHeight w:val="510"/>
        </w:trPr>
        <w:tc>
          <w:tcPr>
            <w:tcW w:w="1532" w:type="pct"/>
          </w:tcPr>
          <w:p w:rsidR="00BF3B68" w:rsidRPr="0094203B" w:rsidRDefault="00BF3B68" w:rsidP="0094203B">
            <w:pPr>
              <w:spacing w:before="20"/>
              <w:rPr>
                <w:rFonts w:ascii="Arial" w:hAnsi="Arial" w:cs="Arial"/>
                <w:sz w:val="22"/>
                <w:szCs w:val="22"/>
              </w:rPr>
            </w:pPr>
          </w:p>
        </w:tc>
        <w:tc>
          <w:tcPr>
            <w:tcW w:w="1889" w:type="pct"/>
          </w:tcPr>
          <w:p w:rsidR="00FD7D8C" w:rsidRDefault="00FD7D8C" w:rsidP="00FD7D8C">
            <w:pPr>
              <w:pStyle w:val="Header"/>
              <w:rPr>
                <w:rFonts w:cs="Arial"/>
              </w:rPr>
            </w:pPr>
            <w:r>
              <w:rPr>
                <w:rFonts w:cs="Arial"/>
              </w:rPr>
              <w:t>Deliver service to customers.</w:t>
            </w:r>
          </w:p>
          <w:p w:rsidR="00BF3B68" w:rsidRPr="0094203B" w:rsidRDefault="00BF3B68" w:rsidP="0094203B">
            <w:pPr>
              <w:pStyle w:val="ListParagraph"/>
              <w:tabs>
                <w:tab w:val="left" w:pos="1620"/>
              </w:tabs>
              <w:spacing w:before="20"/>
              <w:ind w:left="360"/>
              <w:rPr>
                <w:rFonts w:ascii="Arial" w:hAnsi="Arial" w:cs="Arial"/>
                <w:sz w:val="20"/>
                <w:szCs w:val="20"/>
              </w:rPr>
            </w:pPr>
          </w:p>
        </w:tc>
        <w:tc>
          <w:tcPr>
            <w:tcW w:w="1579" w:type="pct"/>
          </w:tcPr>
          <w:p w:rsidR="00BF3B68" w:rsidRPr="0094203B" w:rsidRDefault="00BF3B68" w:rsidP="0094203B">
            <w:pPr>
              <w:tabs>
                <w:tab w:val="left" w:pos="1620"/>
              </w:tabs>
              <w:rPr>
                <w:rFonts w:ascii="Arial" w:hAnsi="Arial" w:cs="Arial"/>
                <w:sz w:val="20"/>
                <w:szCs w:val="20"/>
              </w:rPr>
            </w:pPr>
          </w:p>
        </w:tc>
      </w:tr>
      <w:tr w:rsidR="00AB6E5C" w:rsidRPr="00736EB2" w:rsidTr="0094203B">
        <w:trPr>
          <w:trHeight w:val="510"/>
        </w:trPr>
        <w:tc>
          <w:tcPr>
            <w:tcW w:w="1532" w:type="pct"/>
          </w:tcPr>
          <w:p w:rsidR="00BF3B68" w:rsidRPr="0094203B" w:rsidRDefault="00BF3B68" w:rsidP="0094203B">
            <w:pPr>
              <w:spacing w:before="20"/>
              <w:rPr>
                <w:rFonts w:ascii="Arial" w:hAnsi="Arial" w:cs="Arial"/>
                <w:sz w:val="22"/>
                <w:szCs w:val="22"/>
              </w:rPr>
            </w:pPr>
          </w:p>
        </w:tc>
        <w:tc>
          <w:tcPr>
            <w:tcW w:w="1889" w:type="pct"/>
          </w:tcPr>
          <w:p w:rsidR="00FD7D8C" w:rsidRDefault="00FD7D8C" w:rsidP="00FD7D8C">
            <w:pPr>
              <w:pStyle w:val="Header"/>
              <w:rPr>
                <w:rFonts w:cs="Arial"/>
              </w:rPr>
            </w:pPr>
            <w:r>
              <w:rPr>
                <w:rFonts w:cs="Arial"/>
              </w:rPr>
              <w:t>Process customer feedback</w:t>
            </w:r>
          </w:p>
          <w:p w:rsidR="00BF3B68" w:rsidRPr="0094203B" w:rsidRDefault="00BF3B68" w:rsidP="0094203B">
            <w:pPr>
              <w:pStyle w:val="ListParagraph"/>
              <w:tabs>
                <w:tab w:val="left" w:pos="1620"/>
              </w:tabs>
              <w:spacing w:before="20"/>
              <w:ind w:left="360"/>
              <w:rPr>
                <w:rFonts w:ascii="Arial" w:hAnsi="Arial" w:cs="Arial"/>
                <w:sz w:val="20"/>
                <w:szCs w:val="20"/>
              </w:rPr>
            </w:pPr>
          </w:p>
        </w:tc>
        <w:tc>
          <w:tcPr>
            <w:tcW w:w="1579" w:type="pct"/>
          </w:tcPr>
          <w:p w:rsidR="00BF3B68" w:rsidRPr="0094203B" w:rsidRDefault="00BF3B68" w:rsidP="0094203B">
            <w:pPr>
              <w:tabs>
                <w:tab w:val="left" w:pos="1620"/>
              </w:tabs>
              <w:rPr>
                <w:rFonts w:ascii="Arial" w:hAnsi="Arial" w:cs="Arial"/>
                <w:sz w:val="20"/>
                <w:szCs w:val="20"/>
              </w:rPr>
            </w:pPr>
          </w:p>
        </w:tc>
      </w:tr>
    </w:tbl>
    <w:p w:rsidR="00EE6C2A" w:rsidRDefault="00EE6C2A" w:rsidP="00EE6C2A">
      <w:pPr>
        <w:rPr>
          <w:rFonts w:ascii="Arial" w:hAnsi="Arial" w:cs="Arial"/>
          <w:sz w:val="20"/>
          <w:szCs w:val="20"/>
        </w:rPr>
      </w:pPr>
    </w:p>
    <w:p w:rsidR="00FD7D8C" w:rsidRDefault="00FD7D8C" w:rsidP="00EE6C2A">
      <w:pPr>
        <w:rPr>
          <w:rFonts w:ascii="Arial" w:hAnsi="Arial" w:cs="Arial"/>
          <w:sz w:val="20"/>
          <w:szCs w:val="20"/>
        </w:rPr>
      </w:pPr>
    </w:p>
    <w:p w:rsidR="00FD7D8C" w:rsidRPr="005D280B" w:rsidRDefault="00FD7D8C" w:rsidP="00EE6C2A">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45"/>
      </w:tblGrid>
      <w:tr w:rsidR="00EE6C2A" w:rsidRPr="005D280B" w:rsidTr="00ED3E79">
        <w:trPr>
          <w:trHeight w:val="1741"/>
        </w:trPr>
        <w:tc>
          <w:tcPr>
            <w:tcW w:w="5000" w:type="pct"/>
          </w:tcPr>
          <w:p w:rsidR="00EE6C2A" w:rsidRDefault="00EE6C2A" w:rsidP="00ED3E79">
            <w:pPr>
              <w:rPr>
                <w:rFonts w:ascii="Arial" w:hAnsi="Arial" w:cs="Arial"/>
                <w:b/>
                <w:sz w:val="20"/>
                <w:szCs w:val="20"/>
                <w:lang w:val="en-US"/>
              </w:rPr>
            </w:pPr>
          </w:p>
          <w:p w:rsidR="00EE6C2A" w:rsidRPr="005D280B" w:rsidRDefault="00EE6C2A" w:rsidP="00ED3E79">
            <w:pPr>
              <w:rPr>
                <w:rFonts w:ascii="Arial" w:hAnsi="Arial" w:cs="Arial"/>
                <w:b/>
                <w:sz w:val="20"/>
                <w:szCs w:val="20"/>
                <w:lang w:val="en-US"/>
              </w:rPr>
            </w:pPr>
            <w:r w:rsidRPr="005D280B">
              <w:rPr>
                <w:rFonts w:ascii="Arial" w:hAnsi="Arial" w:cs="Arial"/>
                <w:b/>
                <w:sz w:val="20"/>
                <w:szCs w:val="20"/>
                <w:lang w:val="en-US"/>
              </w:rPr>
              <w:t>Assessor / Teacher Comment:</w:t>
            </w:r>
          </w:p>
          <w:p w:rsidR="00EE6C2A" w:rsidRPr="005D280B"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p>
          <w:p w:rsidR="008B664C" w:rsidRDefault="008B664C" w:rsidP="00ED3E79">
            <w:pPr>
              <w:rPr>
                <w:rFonts w:ascii="Arial" w:hAnsi="Arial" w:cs="Arial"/>
                <w:sz w:val="20"/>
                <w:szCs w:val="20"/>
                <w:lang w:val="en-US"/>
              </w:rPr>
            </w:pPr>
          </w:p>
          <w:p w:rsidR="008B664C" w:rsidRPr="005D280B" w:rsidRDefault="008B664C" w:rsidP="00ED3E79">
            <w:pPr>
              <w:rPr>
                <w:rFonts w:ascii="Arial" w:hAnsi="Arial" w:cs="Arial"/>
                <w:sz w:val="20"/>
                <w:szCs w:val="20"/>
                <w:lang w:val="en-US"/>
              </w:rPr>
            </w:pPr>
          </w:p>
          <w:p w:rsidR="00EE6C2A" w:rsidRDefault="00EE6C2A" w:rsidP="00ED3E79">
            <w:pPr>
              <w:rPr>
                <w:rFonts w:ascii="Arial" w:hAnsi="Arial" w:cs="Arial"/>
                <w:sz w:val="20"/>
                <w:szCs w:val="20"/>
                <w:lang w:val="en-US"/>
              </w:rPr>
            </w:pPr>
            <w:r w:rsidRPr="005D280B">
              <w:rPr>
                <w:rFonts w:ascii="Arial" w:hAnsi="Arial" w:cs="Arial"/>
                <w:b/>
                <w:sz w:val="20"/>
                <w:szCs w:val="20"/>
                <w:lang w:val="en-US"/>
              </w:rPr>
              <w:t xml:space="preserve">Signature: </w:t>
            </w:r>
            <w:r w:rsidRPr="005D280B">
              <w:rPr>
                <w:rFonts w:ascii="Arial" w:hAnsi="Arial" w:cs="Arial"/>
                <w:sz w:val="20"/>
                <w:szCs w:val="20"/>
                <w:lang w:val="en-US"/>
              </w:rPr>
              <w:t xml:space="preserve">     ………………………………………………………………………..  </w:t>
            </w:r>
            <w:r w:rsidRPr="005D280B">
              <w:rPr>
                <w:rFonts w:ascii="Arial" w:hAnsi="Arial" w:cs="Arial"/>
                <w:b/>
                <w:sz w:val="20"/>
                <w:szCs w:val="20"/>
                <w:lang w:val="en-US"/>
              </w:rPr>
              <w:t>Date</w:t>
            </w:r>
            <w:r w:rsidRPr="005D280B">
              <w:rPr>
                <w:rFonts w:ascii="Arial" w:hAnsi="Arial" w:cs="Arial"/>
                <w:sz w:val="20"/>
                <w:szCs w:val="20"/>
                <w:lang w:val="en-US"/>
              </w:rPr>
              <w:t>:    .</w:t>
            </w:r>
          </w:p>
          <w:p w:rsidR="00EE6C2A" w:rsidRPr="005D280B" w:rsidRDefault="00EE6C2A" w:rsidP="00ED3E79">
            <w:pPr>
              <w:rPr>
                <w:rFonts w:ascii="Arial" w:hAnsi="Arial" w:cs="Arial"/>
                <w:sz w:val="20"/>
                <w:szCs w:val="20"/>
                <w:lang w:val="en-US"/>
              </w:rPr>
            </w:pPr>
          </w:p>
        </w:tc>
      </w:tr>
      <w:tr w:rsidR="00EE6C2A" w:rsidRPr="005D280B" w:rsidTr="00ED3E79">
        <w:trPr>
          <w:trHeight w:val="1247"/>
        </w:trPr>
        <w:tc>
          <w:tcPr>
            <w:tcW w:w="5000" w:type="pct"/>
          </w:tcPr>
          <w:p w:rsidR="00EE6C2A" w:rsidRDefault="00EE6C2A" w:rsidP="00ED3E79">
            <w:pPr>
              <w:rPr>
                <w:rFonts w:ascii="Arial" w:hAnsi="Arial" w:cs="Arial"/>
                <w:b/>
                <w:sz w:val="20"/>
                <w:szCs w:val="20"/>
                <w:lang w:val="en-US"/>
              </w:rPr>
            </w:pPr>
          </w:p>
          <w:p w:rsidR="00EE6C2A" w:rsidRPr="005D280B" w:rsidRDefault="00EE6C2A" w:rsidP="00ED3E79">
            <w:pPr>
              <w:rPr>
                <w:rFonts w:ascii="Arial" w:hAnsi="Arial" w:cs="Arial"/>
                <w:b/>
                <w:sz w:val="20"/>
                <w:szCs w:val="20"/>
                <w:lang w:val="en-US"/>
              </w:rPr>
            </w:pPr>
            <w:r w:rsidRPr="005D280B">
              <w:rPr>
                <w:rFonts w:ascii="Arial" w:hAnsi="Arial" w:cs="Arial"/>
                <w:b/>
                <w:sz w:val="20"/>
                <w:szCs w:val="20"/>
                <w:lang w:val="en-US"/>
              </w:rPr>
              <w:t>Student Comment:</w:t>
            </w:r>
          </w:p>
          <w:p w:rsidR="00EE6C2A" w:rsidRPr="005D280B" w:rsidRDefault="00EE6C2A" w:rsidP="00ED3E79">
            <w:pPr>
              <w:rPr>
                <w:rFonts w:ascii="Arial" w:hAnsi="Arial" w:cs="Arial"/>
                <w:sz w:val="20"/>
                <w:szCs w:val="20"/>
                <w:lang w:val="en-US"/>
              </w:rPr>
            </w:pPr>
          </w:p>
          <w:p w:rsidR="00EE6C2A" w:rsidRPr="005D280B"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p>
          <w:p w:rsidR="00EE6C2A" w:rsidRPr="005D280B"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r w:rsidRPr="005D280B">
              <w:rPr>
                <w:rFonts w:ascii="Arial" w:hAnsi="Arial" w:cs="Arial"/>
                <w:b/>
                <w:sz w:val="20"/>
                <w:szCs w:val="20"/>
                <w:lang w:val="en-US"/>
              </w:rPr>
              <w:t xml:space="preserve">Signature: </w:t>
            </w:r>
            <w:r w:rsidRPr="005D280B">
              <w:rPr>
                <w:rFonts w:ascii="Arial" w:hAnsi="Arial" w:cs="Arial"/>
                <w:sz w:val="20"/>
                <w:szCs w:val="20"/>
                <w:lang w:val="en-US"/>
              </w:rPr>
              <w:t xml:space="preserve">     ………………………………………………………………………..  </w:t>
            </w:r>
            <w:r w:rsidRPr="005D280B">
              <w:rPr>
                <w:rFonts w:ascii="Arial" w:hAnsi="Arial" w:cs="Arial"/>
                <w:b/>
                <w:sz w:val="20"/>
                <w:szCs w:val="20"/>
                <w:lang w:val="en-US"/>
              </w:rPr>
              <w:t>Date</w:t>
            </w:r>
            <w:r w:rsidRPr="005D280B">
              <w:rPr>
                <w:rFonts w:ascii="Arial" w:hAnsi="Arial" w:cs="Arial"/>
                <w:sz w:val="20"/>
                <w:szCs w:val="20"/>
                <w:lang w:val="en-US"/>
              </w:rPr>
              <w:t xml:space="preserve">:    </w:t>
            </w:r>
          </w:p>
          <w:p w:rsidR="00EE6C2A" w:rsidRPr="005D280B" w:rsidRDefault="00EE6C2A" w:rsidP="00ED3E79">
            <w:pPr>
              <w:rPr>
                <w:rFonts w:ascii="Arial" w:hAnsi="Arial" w:cs="Arial"/>
                <w:sz w:val="20"/>
                <w:szCs w:val="20"/>
                <w:lang w:val="en-US"/>
              </w:rPr>
            </w:pPr>
          </w:p>
        </w:tc>
      </w:tr>
    </w:tbl>
    <w:p w:rsidR="00EE6C2A" w:rsidRPr="00C91515" w:rsidRDefault="00EE6C2A" w:rsidP="00C91515">
      <w:pPr>
        <w:rPr>
          <w:rFonts w:ascii="Arial" w:hAnsi="Arial" w:cs="Arial"/>
          <w:sz w:val="22"/>
          <w:szCs w:val="22"/>
          <w:lang w:val="en-US"/>
        </w:rPr>
      </w:pPr>
    </w:p>
    <w:sectPr w:rsidR="00EE6C2A" w:rsidRPr="00C91515" w:rsidSect="003C74E7">
      <w:footerReference w:type="default" r:id="rId11"/>
      <w:pgSz w:w="11909" w:h="16834" w:code="9"/>
      <w:pgMar w:top="851" w:right="1440" w:bottom="851"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43C0" w:rsidRDefault="00DC43C0">
      <w:r>
        <w:separator/>
      </w:r>
    </w:p>
  </w:endnote>
  <w:endnote w:type="continuationSeparator" w:id="0">
    <w:p w:rsidR="00DC43C0" w:rsidRDefault="00DC43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W1)">
    <w:panose1 w:val="020B0604020202020204"/>
    <w:charset w:val="00"/>
    <w:family w:val="swiss"/>
    <w:pitch w:val="variable"/>
    <w:sig w:usb0="20002A87" w:usb1="80000000" w:usb2="00000008"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3C0" w:rsidRDefault="00DC43C0" w:rsidP="0094203B">
    <w:pPr>
      <w:pStyle w:val="Footer"/>
      <w:pBdr>
        <w:top w:val="thinThickSmallGap" w:sz="24" w:space="1" w:color="622423"/>
      </w:pBdr>
      <w:tabs>
        <w:tab w:val="clear" w:pos="4153"/>
        <w:tab w:val="clear" w:pos="8306"/>
        <w:tab w:val="right" w:pos="9029"/>
      </w:tabs>
      <w:rPr>
        <w:rFonts w:ascii="Cambria" w:hAnsi="Cambria"/>
      </w:rPr>
    </w:pPr>
    <w:r w:rsidRPr="0094203B">
      <w:rPr>
        <w:rFonts w:ascii="Arial" w:hAnsi="Arial" w:cs="Arial"/>
        <w:sz w:val="20"/>
        <w:szCs w:val="20"/>
      </w:rPr>
      <w:t>RTO 90221</w:t>
    </w:r>
    <w:r>
      <w:rPr>
        <w:rFonts w:ascii="Arial" w:hAnsi="Arial" w:cs="Arial"/>
        <w:sz w:val="20"/>
        <w:szCs w:val="20"/>
      </w:rPr>
      <w:t>: BSB07: Theme 4</w:t>
    </w:r>
    <w:r w:rsidRPr="0094203B">
      <w:rPr>
        <w:rFonts w:ascii="Arial" w:hAnsi="Arial" w:cs="Arial"/>
        <w:sz w:val="20"/>
        <w:szCs w:val="20"/>
      </w:rPr>
      <w:t xml:space="preserve"> Package; </w:t>
    </w:r>
    <w:r w:rsidR="00D02782">
      <w:rPr>
        <w:rFonts w:ascii="Arial" w:hAnsi="Arial" w:cs="Arial"/>
        <w:sz w:val="20"/>
        <w:szCs w:val="20"/>
      </w:rPr>
      <w:t>validated 30</w:t>
    </w:r>
    <w:r w:rsidR="00D02782" w:rsidRPr="00D02782">
      <w:rPr>
        <w:rFonts w:ascii="Arial" w:hAnsi="Arial" w:cs="Arial"/>
        <w:sz w:val="20"/>
        <w:szCs w:val="20"/>
        <w:vertAlign w:val="superscript"/>
      </w:rPr>
      <w:t>th</w:t>
    </w:r>
    <w:r w:rsidR="00D02782">
      <w:rPr>
        <w:rFonts w:ascii="Arial" w:hAnsi="Arial" w:cs="Arial"/>
        <w:sz w:val="20"/>
        <w:szCs w:val="20"/>
      </w:rPr>
      <w:t xml:space="preserve"> November 2010</w:t>
    </w:r>
    <w:r w:rsidRPr="0094203B">
      <w:rPr>
        <w:rFonts w:ascii="Arial" w:hAnsi="Arial" w:cs="Arial"/>
        <w:sz w:val="20"/>
        <w:szCs w:val="20"/>
      </w:rPr>
      <w:tab/>
      <w:t>Page</w:t>
    </w:r>
    <w:r>
      <w:rPr>
        <w:rFonts w:ascii="Cambria" w:hAnsi="Cambria"/>
      </w:rPr>
      <w:t xml:space="preserve"> </w:t>
    </w:r>
    <w:fldSimple w:instr=" PAGE   \* MERGEFORMAT ">
      <w:r w:rsidR="00D02782" w:rsidRPr="00D02782">
        <w:rPr>
          <w:rFonts w:ascii="Cambria" w:hAnsi="Cambria"/>
          <w:noProof/>
        </w:rPr>
        <w:t>1</w:t>
      </w:r>
    </w:fldSimple>
  </w:p>
  <w:p w:rsidR="00DC43C0" w:rsidRDefault="00DC43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43C0" w:rsidRDefault="00DC43C0">
      <w:r>
        <w:separator/>
      </w:r>
    </w:p>
  </w:footnote>
  <w:footnote w:type="continuationSeparator" w:id="0">
    <w:p w:rsidR="00DC43C0" w:rsidRDefault="00DC43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3C"/>
      </v:shape>
    </w:pict>
  </w:numPicBullet>
  <w:abstractNum w:abstractNumId="0">
    <w:nsid w:val="00834C2F"/>
    <w:multiLevelType w:val="hybridMultilevel"/>
    <w:tmpl w:val="D5C2F9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37B29FE"/>
    <w:multiLevelType w:val="hybridMultilevel"/>
    <w:tmpl w:val="9A309134"/>
    <w:lvl w:ilvl="0" w:tplc="E416B090">
      <w:start w:val="1"/>
      <w:numFmt w:val="decimal"/>
      <w:pStyle w:val="Column1"/>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11604FD8"/>
    <w:multiLevelType w:val="hybridMultilevel"/>
    <w:tmpl w:val="1FBE03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19955DB"/>
    <w:multiLevelType w:val="hybridMultilevel"/>
    <w:tmpl w:val="FC027AC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9063386"/>
    <w:multiLevelType w:val="hybridMultilevel"/>
    <w:tmpl w:val="D2580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F2A55CE"/>
    <w:multiLevelType w:val="hybridMultilevel"/>
    <w:tmpl w:val="4B90662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1B60B82"/>
    <w:multiLevelType w:val="multilevel"/>
    <w:tmpl w:val="6122C254"/>
    <w:lvl w:ilvl="0">
      <w:start w:val="1"/>
      <w:numFmt w:val="decimal"/>
      <w:lvlText w:val="%1"/>
      <w:lvlJc w:val="left"/>
      <w:pPr>
        <w:tabs>
          <w:tab w:val="num" w:pos="720"/>
        </w:tabs>
        <w:ind w:left="720" w:hanging="720"/>
      </w:pPr>
      <w:rPr>
        <w:rFonts w:hint="default"/>
      </w:rPr>
    </w:lvl>
    <w:lvl w:ilvl="1">
      <w:start w:val="1"/>
      <w:numFmt w:val="decimal"/>
      <w:pStyle w:val="Column2"/>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23D143E4"/>
    <w:multiLevelType w:val="hybridMultilevel"/>
    <w:tmpl w:val="64FA44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6610B79"/>
    <w:multiLevelType w:val="hybridMultilevel"/>
    <w:tmpl w:val="B7D02E0C"/>
    <w:lvl w:ilvl="0" w:tplc="F2B48B08">
      <w:start w:val="1"/>
      <w:numFmt w:val="bullet"/>
      <w:pStyle w:val="MajorTableLas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91F1CE6"/>
    <w:multiLevelType w:val="hybridMultilevel"/>
    <w:tmpl w:val="139A68C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E3B1C98"/>
    <w:multiLevelType w:val="hybridMultilevel"/>
    <w:tmpl w:val="444435C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nsid w:val="479B5B10"/>
    <w:multiLevelType w:val="hybridMultilevel"/>
    <w:tmpl w:val="9D0A3496"/>
    <w:lvl w:ilvl="0" w:tplc="5D529C18">
      <w:start w:val="1"/>
      <w:numFmt w:val="bullet"/>
      <w:pStyle w:val="MajorL2BulletLis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2">
    <w:nsid w:val="4A293A8E"/>
    <w:multiLevelType w:val="hybridMultilevel"/>
    <w:tmpl w:val="2B8C1A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E3C16AA"/>
    <w:multiLevelType w:val="hybridMultilevel"/>
    <w:tmpl w:val="F592702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nsid w:val="56ED0EA4"/>
    <w:multiLevelType w:val="multilevel"/>
    <w:tmpl w:val="B42C780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nsid w:val="5F290040"/>
    <w:multiLevelType w:val="multilevel"/>
    <w:tmpl w:val="8BF0D8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FE225BB"/>
    <w:multiLevelType w:val="multilevel"/>
    <w:tmpl w:val="22044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07129BE"/>
    <w:multiLevelType w:val="hybridMultilevel"/>
    <w:tmpl w:val="434657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53C6986"/>
    <w:multiLevelType w:val="hybridMultilevel"/>
    <w:tmpl w:val="D2280A54"/>
    <w:lvl w:ilvl="0" w:tplc="2D767ACA">
      <w:start w:val="1"/>
      <w:numFmt w:val="bullet"/>
      <w:lvlText w:val=""/>
      <w:lvlJc w:val="left"/>
      <w:pPr>
        <w:tabs>
          <w:tab w:val="num" w:pos="720"/>
        </w:tabs>
        <w:ind w:left="720" w:hanging="360"/>
      </w:pPr>
      <w:rPr>
        <w:rFonts w:ascii="Wingdings" w:eastAsia="Times New Roman" w:hAnsi="Wingdings" w:cs="Times New Roman"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BF0339A"/>
    <w:multiLevelType w:val="hybridMultilevel"/>
    <w:tmpl w:val="8E1099A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F4E4A66"/>
    <w:multiLevelType w:val="hybridMultilevel"/>
    <w:tmpl w:val="BE8472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741A5FBE"/>
    <w:multiLevelType w:val="hybridMultilevel"/>
    <w:tmpl w:val="27C89B0E"/>
    <w:lvl w:ilvl="0" w:tplc="0C09000F">
      <w:start w:val="2"/>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nsid w:val="7D0E42E9"/>
    <w:multiLevelType w:val="hybridMultilevel"/>
    <w:tmpl w:val="5EB266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8"/>
  </w:num>
  <w:num w:numId="4">
    <w:abstractNumId w:val="5"/>
  </w:num>
  <w:num w:numId="5">
    <w:abstractNumId w:val="19"/>
  </w:num>
  <w:num w:numId="6">
    <w:abstractNumId w:val="10"/>
  </w:num>
  <w:num w:numId="7">
    <w:abstractNumId w:val="0"/>
  </w:num>
  <w:num w:numId="8">
    <w:abstractNumId w:val="4"/>
  </w:num>
  <w:num w:numId="9">
    <w:abstractNumId w:val="17"/>
  </w:num>
  <w:num w:numId="10">
    <w:abstractNumId w:val="3"/>
  </w:num>
  <w:num w:numId="11">
    <w:abstractNumId w:val="12"/>
  </w:num>
  <w:num w:numId="12">
    <w:abstractNumId w:val="9"/>
  </w:num>
  <w:num w:numId="13">
    <w:abstractNumId w:val="21"/>
  </w:num>
  <w:num w:numId="14">
    <w:abstractNumId w:val="1"/>
  </w:num>
  <w:num w:numId="15">
    <w:abstractNumId w:val="11"/>
  </w:num>
  <w:num w:numId="16">
    <w:abstractNumId w:val="20"/>
  </w:num>
  <w:num w:numId="17">
    <w:abstractNumId w:val="15"/>
  </w:num>
  <w:num w:numId="18">
    <w:abstractNumId w:val="14"/>
  </w:num>
  <w:num w:numId="19">
    <w:abstractNumId w:val="2"/>
  </w:num>
  <w:num w:numId="20">
    <w:abstractNumId w:val="13"/>
  </w:num>
  <w:num w:numId="21">
    <w:abstractNumId w:val="16"/>
  </w:num>
  <w:num w:numId="22">
    <w:abstractNumId w:val="7"/>
  </w:num>
  <w:num w:numId="23">
    <w:abstractNumId w:val="22"/>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2049"/>
  </w:hdrShapeDefaults>
  <w:footnotePr>
    <w:footnote w:id="-1"/>
    <w:footnote w:id="0"/>
  </w:footnotePr>
  <w:endnotePr>
    <w:endnote w:id="-1"/>
    <w:endnote w:id="0"/>
  </w:endnotePr>
  <w:compat/>
  <w:rsids>
    <w:rsidRoot w:val="00AF1723"/>
    <w:rsid w:val="000178E0"/>
    <w:rsid w:val="00020EBA"/>
    <w:rsid w:val="00044795"/>
    <w:rsid w:val="000761EC"/>
    <w:rsid w:val="000822DA"/>
    <w:rsid w:val="0009055A"/>
    <w:rsid w:val="000A5522"/>
    <w:rsid w:val="000B43F6"/>
    <w:rsid w:val="000B6D2D"/>
    <w:rsid w:val="000B70BD"/>
    <w:rsid w:val="000C1F31"/>
    <w:rsid w:val="000F0C74"/>
    <w:rsid w:val="000F528F"/>
    <w:rsid w:val="001147B9"/>
    <w:rsid w:val="00121C19"/>
    <w:rsid w:val="00123A51"/>
    <w:rsid w:val="001408DD"/>
    <w:rsid w:val="00147F41"/>
    <w:rsid w:val="001549D1"/>
    <w:rsid w:val="00176574"/>
    <w:rsid w:val="00193CF2"/>
    <w:rsid w:val="001A42DC"/>
    <w:rsid w:val="001A5B0F"/>
    <w:rsid w:val="001A6CD2"/>
    <w:rsid w:val="001B5A98"/>
    <w:rsid w:val="001C30D7"/>
    <w:rsid w:val="001E1059"/>
    <w:rsid w:val="001E1EBF"/>
    <w:rsid w:val="00211989"/>
    <w:rsid w:val="00212563"/>
    <w:rsid w:val="002150E5"/>
    <w:rsid w:val="0023069A"/>
    <w:rsid w:val="002331E1"/>
    <w:rsid w:val="0024002D"/>
    <w:rsid w:val="002675C4"/>
    <w:rsid w:val="00272661"/>
    <w:rsid w:val="00282295"/>
    <w:rsid w:val="00287320"/>
    <w:rsid w:val="002A7513"/>
    <w:rsid w:val="002B7764"/>
    <w:rsid w:val="002C250A"/>
    <w:rsid w:val="002C78F3"/>
    <w:rsid w:val="002D513F"/>
    <w:rsid w:val="002E5AF0"/>
    <w:rsid w:val="002E7B48"/>
    <w:rsid w:val="002F6F13"/>
    <w:rsid w:val="003023ED"/>
    <w:rsid w:val="00312E5A"/>
    <w:rsid w:val="003133F4"/>
    <w:rsid w:val="00327B4C"/>
    <w:rsid w:val="00357C5D"/>
    <w:rsid w:val="00377E55"/>
    <w:rsid w:val="00380A65"/>
    <w:rsid w:val="003B23CE"/>
    <w:rsid w:val="003C74E7"/>
    <w:rsid w:val="003E0D2D"/>
    <w:rsid w:val="003E7083"/>
    <w:rsid w:val="003F4D6F"/>
    <w:rsid w:val="003F7C9C"/>
    <w:rsid w:val="004026E3"/>
    <w:rsid w:val="00412E75"/>
    <w:rsid w:val="0041302E"/>
    <w:rsid w:val="00424A74"/>
    <w:rsid w:val="00435114"/>
    <w:rsid w:val="00437414"/>
    <w:rsid w:val="00484025"/>
    <w:rsid w:val="00484C0A"/>
    <w:rsid w:val="004949A7"/>
    <w:rsid w:val="004A5204"/>
    <w:rsid w:val="004B6539"/>
    <w:rsid w:val="004E1FB0"/>
    <w:rsid w:val="004E2E22"/>
    <w:rsid w:val="004F02E8"/>
    <w:rsid w:val="00504016"/>
    <w:rsid w:val="00533933"/>
    <w:rsid w:val="00537AB5"/>
    <w:rsid w:val="005430FA"/>
    <w:rsid w:val="00543391"/>
    <w:rsid w:val="00591BA9"/>
    <w:rsid w:val="00593C4F"/>
    <w:rsid w:val="005A49CE"/>
    <w:rsid w:val="005A723C"/>
    <w:rsid w:val="005B0958"/>
    <w:rsid w:val="005B4A1C"/>
    <w:rsid w:val="005E2504"/>
    <w:rsid w:val="005F4692"/>
    <w:rsid w:val="006052CE"/>
    <w:rsid w:val="00612092"/>
    <w:rsid w:val="006875BA"/>
    <w:rsid w:val="006B438A"/>
    <w:rsid w:val="006E3A67"/>
    <w:rsid w:val="006F415A"/>
    <w:rsid w:val="006F4DD0"/>
    <w:rsid w:val="00700A15"/>
    <w:rsid w:val="00705DA9"/>
    <w:rsid w:val="007303C1"/>
    <w:rsid w:val="00736E2C"/>
    <w:rsid w:val="00745B9D"/>
    <w:rsid w:val="00747AFC"/>
    <w:rsid w:val="00777899"/>
    <w:rsid w:val="007A1924"/>
    <w:rsid w:val="007A790C"/>
    <w:rsid w:val="007E013D"/>
    <w:rsid w:val="007E3CE8"/>
    <w:rsid w:val="007E529F"/>
    <w:rsid w:val="007F461D"/>
    <w:rsid w:val="00813121"/>
    <w:rsid w:val="0083617F"/>
    <w:rsid w:val="0085551A"/>
    <w:rsid w:val="00894887"/>
    <w:rsid w:val="008A036A"/>
    <w:rsid w:val="008A2763"/>
    <w:rsid w:val="008B3E88"/>
    <w:rsid w:val="008B664C"/>
    <w:rsid w:val="008C410E"/>
    <w:rsid w:val="008D17AA"/>
    <w:rsid w:val="008D50A0"/>
    <w:rsid w:val="008E3A8F"/>
    <w:rsid w:val="008F2936"/>
    <w:rsid w:val="00912302"/>
    <w:rsid w:val="0094203B"/>
    <w:rsid w:val="009631C2"/>
    <w:rsid w:val="0096764F"/>
    <w:rsid w:val="00970ADD"/>
    <w:rsid w:val="009A1574"/>
    <w:rsid w:val="009A3A90"/>
    <w:rsid w:val="009F42EA"/>
    <w:rsid w:val="00A03AAE"/>
    <w:rsid w:val="00A128B0"/>
    <w:rsid w:val="00A15046"/>
    <w:rsid w:val="00A82426"/>
    <w:rsid w:val="00A86466"/>
    <w:rsid w:val="00A90B74"/>
    <w:rsid w:val="00AA2C3A"/>
    <w:rsid w:val="00AB6E5C"/>
    <w:rsid w:val="00AF1723"/>
    <w:rsid w:val="00B0676D"/>
    <w:rsid w:val="00B24974"/>
    <w:rsid w:val="00B31CDF"/>
    <w:rsid w:val="00B43E5C"/>
    <w:rsid w:val="00B76119"/>
    <w:rsid w:val="00B85EA1"/>
    <w:rsid w:val="00B94399"/>
    <w:rsid w:val="00B97682"/>
    <w:rsid w:val="00BA4420"/>
    <w:rsid w:val="00BD2F3F"/>
    <w:rsid w:val="00BD4579"/>
    <w:rsid w:val="00BE41A3"/>
    <w:rsid w:val="00BE4A4D"/>
    <w:rsid w:val="00BE6A6F"/>
    <w:rsid w:val="00BF1B3C"/>
    <w:rsid w:val="00BF3B68"/>
    <w:rsid w:val="00C20033"/>
    <w:rsid w:val="00C34168"/>
    <w:rsid w:val="00C3472B"/>
    <w:rsid w:val="00C51B4D"/>
    <w:rsid w:val="00C6000B"/>
    <w:rsid w:val="00C617EA"/>
    <w:rsid w:val="00C64C32"/>
    <w:rsid w:val="00C91515"/>
    <w:rsid w:val="00C91837"/>
    <w:rsid w:val="00C926EA"/>
    <w:rsid w:val="00C96B6E"/>
    <w:rsid w:val="00CB445C"/>
    <w:rsid w:val="00CF0AF4"/>
    <w:rsid w:val="00D02782"/>
    <w:rsid w:val="00D2434A"/>
    <w:rsid w:val="00D27E81"/>
    <w:rsid w:val="00D50061"/>
    <w:rsid w:val="00D7144B"/>
    <w:rsid w:val="00D81DF1"/>
    <w:rsid w:val="00D85BED"/>
    <w:rsid w:val="00D877F1"/>
    <w:rsid w:val="00D91946"/>
    <w:rsid w:val="00D972BD"/>
    <w:rsid w:val="00DA7759"/>
    <w:rsid w:val="00DC43C0"/>
    <w:rsid w:val="00E30CA4"/>
    <w:rsid w:val="00E5523B"/>
    <w:rsid w:val="00E72532"/>
    <w:rsid w:val="00E90221"/>
    <w:rsid w:val="00ED0EFF"/>
    <w:rsid w:val="00ED3E79"/>
    <w:rsid w:val="00EE1C3F"/>
    <w:rsid w:val="00EE6C2A"/>
    <w:rsid w:val="00EF1B13"/>
    <w:rsid w:val="00F224DB"/>
    <w:rsid w:val="00F31E67"/>
    <w:rsid w:val="00F67CFD"/>
    <w:rsid w:val="00F7592B"/>
    <w:rsid w:val="00F8478D"/>
    <w:rsid w:val="00F95CF5"/>
    <w:rsid w:val="00FA11E5"/>
    <w:rsid w:val="00FA4D06"/>
    <w:rsid w:val="00FB3E77"/>
    <w:rsid w:val="00FD7D8C"/>
    <w:rsid w:val="00FE1C7A"/>
    <w:rsid w:val="00FF5AC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AF0"/>
    <w:rPr>
      <w:sz w:val="24"/>
      <w:szCs w:val="24"/>
      <w:lang w:val="en-GB" w:eastAsia="en-US"/>
    </w:rPr>
  </w:style>
  <w:style w:type="paragraph" w:styleId="Heading1">
    <w:name w:val="heading 1"/>
    <w:basedOn w:val="Normal"/>
    <w:next w:val="Normal"/>
    <w:qFormat/>
    <w:rsid w:val="00AF172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F1723"/>
    <w:pPr>
      <w:keepNext/>
      <w:spacing w:before="240" w:after="240"/>
      <w:outlineLvl w:val="1"/>
    </w:pPr>
    <w:rPr>
      <w:rFonts w:ascii="Arial" w:hAnsi="Arial"/>
      <w:b/>
      <w:sz w:val="28"/>
      <w:szCs w:val="20"/>
      <w:lang w:val="en-AU"/>
    </w:rPr>
  </w:style>
  <w:style w:type="paragraph" w:styleId="Heading3">
    <w:name w:val="heading 3"/>
    <w:basedOn w:val="Normal"/>
    <w:next w:val="Normal"/>
    <w:qFormat/>
    <w:rsid w:val="00AF1723"/>
    <w:pPr>
      <w:keepNext/>
      <w:spacing w:before="240" w:after="160"/>
      <w:outlineLvl w:val="2"/>
    </w:pPr>
    <w:rPr>
      <w:rFonts w:ascii="Arial (W1)" w:hAnsi="Arial (W1)"/>
      <w:b/>
      <w:sz w:val="22"/>
      <w:lang w:val="en-AU"/>
    </w:rPr>
  </w:style>
  <w:style w:type="paragraph" w:styleId="Heading4">
    <w:name w:val="heading 4"/>
    <w:basedOn w:val="Normal"/>
    <w:next w:val="Normal"/>
    <w:qFormat/>
    <w:rsid w:val="00AF1723"/>
    <w:pPr>
      <w:keepNext/>
      <w:spacing w:before="120"/>
      <w:outlineLvl w:val="3"/>
    </w:pPr>
    <w:rPr>
      <w:b/>
      <w:bCs/>
    </w:rPr>
  </w:style>
  <w:style w:type="paragraph" w:styleId="Heading5">
    <w:name w:val="heading 5"/>
    <w:basedOn w:val="Normal"/>
    <w:next w:val="Normal"/>
    <w:qFormat/>
    <w:rsid w:val="00AF1723"/>
    <w:pPr>
      <w:keepNext/>
      <w:spacing w:before="120" w:after="120"/>
      <w:ind w:left="720"/>
      <w:outlineLvl w:val="4"/>
    </w:pPr>
    <w:rPr>
      <w:b/>
      <w:bCs/>
    </w:rPr>
  </w:style>
  <w:style w:type="paragraph" w:styleId="Heading7">
    <w:name w:val="heading 7"/>
    <w:basedOn w:val="Normal"/>
    <w:next w:val="Normal"/>
    <w:qFormat/>
    <w:rsid w:val="00AF1723"/>
    <w:pPr>
      <w:keepNext/>
      <w:spacing w:before="120" w:after="120"/>
      <w:jc w:val="center"/>
      <w:outlineLvl w:val="6"/>
    </w:pPr>
    <w:rPr>
      <w:b/>
      <w:bCs/>
      <w:sz w:val="20"/>
    </w:rPr>
  </w:style>
  <w:style w:type="paragraph" w:styleId="Heading8">
    <w:name w:val="heading 8"/>
    <w:basedOn w:val="Normal"/>
    <w:next w:val="Normal"/>
    <w:qFormat/>
    <w:rsid w:val="00D91946"/>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F1723"/>
    <w:pPr>
      <w:spacing w:before="60"/>
    </w:pPr>
    <w:rPr>
      <w:sz w:val="20"/>
    </w:rPr>
  </w:style>
  <w:style w:type="paragraph" w:styleId="Footer">
    <w:name w:val="footer"/>
    <w:basedOn w:val="Normal"/>
    <w:link w:val="FooterChar"/>
    <w:uiPriority w:val="99"/>
    <w:rsid w:val="00AF1723"/>
    <w:pPr>
      <w:tabs>
        <w:tab w:val="center" w:pos="4153"/>
        <w:tab w:val="right" w:pos="8306"/>
      </w:tabs>
    </w:pPr>
  </w:style>
  <w:style w:type="paragraph" w:styleId="BodyText2">
    <w:name w:val="Body Text 2"/>
    <w:basedOn w:val="Normal"/>
    <w:rsid w:val="00AF1723"/>
    <w:pPr>
      <w:widowControl w:val="0"/>
    </w:pPr>
    <w:rPr>
      <w:i/>
    </w:rPr>
  </w:style>
  <w:style w:type="paragraph" w:styleId="Caption">
    <w:name w:val="caption"/>
    <w:basedOn w:val="Normal"/>
    <w:next w:val="Normal"/>
    <w:qFormat/>
    <w:rsid w:val="00AF1723"/>
    <w:rPr>
      <w:i/>
      <w:iCs/>
    </w:rPr>
  </w:style>
  <w:style w:type="paragraph" w:styleId="BodyTextIndent">
    <w:name w:val="Body Text Indent"/>
    <w:basedOn w:val="Normal"/>
    <w:rsid w:val="007A790C"/>
    <w:pPr>
      <w:tabs>
        <w:tab w:val="left" w:pos="792"/>
      </w:tabs>
      <w:spacing w:before="120"/>
      <w:ind w:left="792" w:hanging="792"/>
    </w:pPr>
    <w:rPr>
      <w:sz w:val="18"/>
    </w:rPr>
  </w:style>
  <w:style w:type="table" w:styleId="TableGrid">
    <w:name w:val="Table Grid"/>
    <w:basedOn w:val="TableNormal"/>
    <w:rsid w:val="00B067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8C410E"/>
    <w:pPr>
      <w:tabs>
        <w:tab w:val="center" w:pos="4153"/>
        <w:tab w:val="right" w:pos="8306"/>
      </w:tabs>
    </w:pPr>
    <w:rPr>
      <w:rFonts w:ascii="Arial" w:hAnsi="Arial"/>
      <w:sz w:val="20"/>
      <w:szCs w:val="20"/>
      <w:lang w:val="en-AU"/>
    </w:rPr>
  </w:style>
  <w:style w:type="paragraph" w:styleId="Title">
    <w:name w:val="Title"/>
    <w:basedOn w:val="Normal"/>
    <w:qFormat/>
    <w:rsid w:val="000B6D2D"/>
    <w:pPr>
      <w:jc w:val="center"/>
    </w:pPr>
    <w:rPr>
      <w:b/>
      <w:szCs w:val="20"/>
      <w:bdr w:val="single" w:sz="4" w:space="0" w:color="auto"/>
      <w:lang w:val="en-US"/>
    </w:rPr>
  </w:style>
  <w:style w:type="paragraph" w:styleId="List">
    <w:name w:val="List"/>
    <w:basedOn w:val="Normal"/>
    <w:rsid w:val="000B6D2D"/>
    <w:pPr>
      <w:ind w:left="283" w:hanging="283"/>
    </w:pPr>
    <w:rPr>
      <w:lang w:val="en-AU"/>
    </w:rPr>
  </w:style>
  <w:style w:type="paragraph" w:customStyle="1" w:styleId="PC">
    <w:name w:val="PC#"/>
    <w:basedOn w:val="Normal"/>
    <w:rsid w:val="000B6D2D"/>
    <w:pPr>
      <w:tabs>
        <w:tab w:val="num" w:pos="360"/>
      </w:tabs>
      <w:ind w:left="360" w:hanging="360"/>
    </w:pPr>
    <w:rPr>
      <w:rFonts w:ascii="Arial" w:hAnsi="Arial"/>
      <w:sz w:val="20"/>
      <w:szCs w:val="20"/>
    </w:rPr>
  </w:style>
  <w:style w:type="paragraph" w:customStyle="1" w:styleId="Column1">
    <w:name w:val="Column 1"/>
    <w:basedOn w:val="Normal"/>
    <w:autoRedefine/>
    <w:rsid w:val="00BD4579"/>
    <w:pPr>
      <w:widowControl w:val="0"/>
      <w:numPr>
        <w:numId w:val="14"/>
      </w:numPr>
      <w:spacing w:before="120"/>
    </w:pPr>
    <w:rPr>
      <w:rFonts w:ascii="Arial" w:hAnsi="Arial" w:cs="Arial"/>
      <w:sz w:val="20"/>
      <w:szCs w:val="20"/>
    </w:rPr>
  </w:style>
  <w:style w:type="paragraph" w:customStyle="1" w:styleId="Column2">
    <w:name w:val="Column 2"/>
    <w:basedOn w:val="Normal"/>
    <w:autoRedefine/>
    <w:rsid w:val="002D513F"/>
    <w:pPr>
      <w:numPr>
        <w:ilvl w:val="1"/>
        <w:numId w:val="2"/>
      </w:numPr>
      <w:spacing w:before="120"/>
    </w:pPr>
    <w:rPr>
      <w:sz w:val="18"/>
      <w:szCs w:val="20"/>
    </w:rPr>
  </w:style>
  <w:style w:type="paragraph" w:customStyle="1" w:styleId="DefinitionTerm">
    <w:name w:val="Definition Term"/>
    <w:basedOn w:val="Normal"/>
    <w:next w:val="Normal"/>
    <w:rsid w:val="00894887"/>
    <w:pPr>
      <w:widowControl w:val="0"/>
    </w:pPr>
    <w:rPr>
      <w:snapToGrid w:val="0"/>
      <w:szCs w:val="20"/>
      <w:lang w:val="en-AU"/>
    </w:rPr>
  </w:style>
  <w:style w:type="paragraph" w:customStyle="1" w:styleId="boxbullet">
    <w:name w:val="box bullet"/>
    <w:basedOn w:val="List"/>
    <w:rsid w:val="00894887"/>
    <w:pPr>
      <w:tabs>
        <w:tab w:val="num" w:pos="720"/>
      </w:tabs>
      <w:spacing w:before="120"/>
      <w:ind w:left="720" w:hanging="360"/>
    </w:pPr>
    <w:rPr>
      <w:rFonts w:ascii="Arial" w:hAnsi="Arial"/>
      <w:sz w:val="20"/>
      <w:szCs w:val="20"/>
      <w:lang w:val="en-GB" w:eastAsia="en-AU"/>
    </w:rPr>
  </w:style>
  <w:style w:type="paragraph" w:customStyle="1" w:styleId="MajorTableText">
    <w:name w:val="Major Table Text"/>
    <w:basedOn w:val="Normal"/>
    <w:rsid w:val="00894887"/>
    <w:pPr>
      <w:spacing w:before="60" w:after="60"/>
    </w:pPr>
    <w:rPr>
      <w:rFonts w:ascii="Palatino" w:hAnsi="Palatino"/>
      <w:sz w:val="18"/>
      <w:szCs w:val="20"/>
      <w:lang w:val="en-AU" w:eastAsia="en-AU"/>
    </w:rPr>
  </w:style>
  <w:style w:type="character" w:customStyle="1" w:styleId="menumenufooditem1">
    <w:name w:val="menumenufooditem1"/>
    <w:basedOn w:val="DefaultParagraphFont"/>
    <w:rsid w:val="00123A51"/>
    <w:rPr>
      <w:rFonts w:ascii="Tahoma" w:hAnsi="Tahoma" w:cs="Tahoma" w:hint="default"/>
      <w:b/>
      <w:bCs/>
      <w:strike w:val="0"/>
      <w:dstrike w:val="0"/>
      <w:color w:val="7A9E0D"/>
      <w:sz w:val="17"/>
      <w:szCs w:val="17"/>
      <w:u w:val="none"/>
      <w:effect w:val="none"/>
    </w:rPr>
  </w:style>
  <w:style w:type="character" w:customStyle="1" w:styleId="menumenusection1">
    <w:name w:val="menumenusection1"/>
    <w:basedOn w:val="DefaultParagraphFont"/>
    <w:rsid w:val="00123A51"/>
    <w:rPr>
      <w:rFonts w:ascii="Tahoma" w:hAnsi="Tahoma" w:cs="Tahoma" w:hint="default"/>
      <w:b/>
      <w:bCs/>
      <w:strike w:val="0"/>
      <w:dstrike w:val="0"/>
      <w:color w:val="7A9E0D"/>
      <w:sz w:val="18"/>
      <w:szCs w:val="18"/>
      <w:u w:val="none"/>
      <w:effect w:val="none"/>
    </w:rPr>
  </w:style>
  <w:style w:type="paragraph" w:styleId="NormalWeb">
    <w:name w:val="Normal (Web)"/>
    <w:basedOn w:val="Normal"/>
    <w:rsid w:val="007E3CE8"/>
    <w:pPr>
      <w:spacing w:before="100" w:beforeAutospacing="1" w:after="100" w:afterAutospacing="1"/>
    </w:pPr>
    <w:rPr>
      <w:lang w:val="en-AU" w:eastAsia="en-AU"/>
    </w:rPr>
  </w:style>
  <w:style w:type="character" w:styleId="Strong">
    <w:name w:val="Strong"/>
    <w:basedOn w:val="DefaultParagraphFont"/>
    <w:qFormat/>
    <w:rsid w:val="007E3CE8"/>
    <w:rPr>
      <w:b/>
      <w:bCs/>
    </w:rPr>
  </w:style>
  <w:style w:type="character" w:styleId="PageNumber">
    <w:name w:val="page number"/>
    <w:basedOn w:val="DefaultParagraphFont"/>
    <w:rsid w:val="00380A65"/>
  </w:style>
  <w:style w:type="paragraph" w:customStyle="1" w:styleId="Heading8a">
    <w:name w:val="Heading 8a"/>
    <w:basedOn w:val="Normal"/>
    <w:autoRedefine/>
    <w:rsid w:val="008A036A"/>
    <w:pPr>
      <w:spacing w:after="120"/>
      <w:jc w:val="center"/>
    </w:pPr>
    <w:rPr>
      <w:rFonts w:ascii="Arial" w:hAnsi="Arial"/>
      <w:b/>
      <w:sz w:val="28"/>
      <w:lang w:val="en-US"/>
    </w:rPr>
  </w:style>
  <w:style w:type="character" w:styleId="Hyperlink">
    <w:name w:val="Hyperlink"/>
    <w:basedOn w:val="DefaultParagraphFont"/>
    <w:rsid w:val="00287320"/>
    <w:rPr>
      <w:color w:val="0000FF"/>
      <w:u w:val="single"/>
    </w:rPr>
  </w:style>
  <w:style w:type="paragraph" w:styleId="z-TopofForm">
    <w:name w:val="HTML Top of Form"/>
    <w:basedOn w:val="Normal"/>
    <w:next w:val="Normal"/>
    <w:hidden/>
    <w:rsid w:val="00287320"/>
    <w:pPr>
      <w:pBdr>
        <w:bottom w:val="single" w:sz="6" w:space="1" w:color="auto"/>
      </w:pBdr>
      <w:jc w:val="center"/>
    </w:pPr>
    <w:rPr>
      <w:rFonts w:ascii="Arial" w:hAnsi="Arial" w:cs="Arial"/>
      <w:vanish/>
      <w:sz w:val="16"/>
      <w:szCs w:val="16"/>
      <w:lang w:val="en-AU" w:eastAsia="en-AU"/>
    </w:rPr>
  </w:style>
  <w:style w:type="paragraph" w:styleId="z-BottomofForm">
    <w:name w:val="HTML Bottom of Form"/>
    <w:basedOn w:val="Normal"/>
    <w:next w:val="Normal"/>
    <w:hidden/>
    <w:rsid w:val="00287320"/>
    <w:pPr>
      <w:pBdr>
        <w:top w:val="single" w:sz="6" w:space="1" w:color="auto"/>
      </w:pBdr>
      <w:jc w:val="center"/>
    </w:pPr>
    <w:rPr>
      <w:rFonts w:ascii="Arial" w:hAnsi="Arial" w:cs="Arial"/>
      <w:vanish/>
      <w:sz w:val="16"/>
      <w:szCs w:val="16"/>
      <w:lang w:val="en-AU" w:eastAsia="en-AU"/>
    </w:rPr>
  </w:style>
  <w:style w:type="character" w:styleId="Emphasis">
    <w:name w:val="Emphasis"/>
    <w:basedOn w:val="DefaultParagraphFont"/>
    <w:qFormat/>
    <w:rsid w:val="00287320"/>
    <w:rPr>
      <w:i/>
      <w:iCs/>
    </w:rPr>
  </w:style>
  <w:style w:type="paragraph" w:customStyle="1" w:styleId="top">
    <w:name w:val="top"/>
    <w:basedOn w:val="Normal"/>
    <w:rsid w:val="00287320"/>
    <w:pPr>
      <w:spacing w:before="100" w:beforeAutospacing="1" w:after="100" w:afterAutospacing="1"/>
    </w:pPr>
    <w:rPr>
      <w:lang w:val="en-AU" w:eastAsia="en-AU"/>
    </w:rPr>
  </w:style>
  <w:style w:type="paragraph" w:styleId="BalloonText">
    <w:name w:val="Balloon Text"/>
    <w:basedOn w:val="Normal"/>
    <w:link w:val="BalloonTextChar"/>
    <w:rsid w:val="000822DA"/>
    <w:rPr>
      <w:rFonts w:ascii="Tahoma" w:hAnsi="Tahoma" w:cs="Tahoma"/>
      <w:sz w:val="16"/>
      <w:szCs w:val="16"/>
    </w:rPr>
  </w:style>
  <w:style w:type="character" w:customStyle="1" w:styleId="BalloonTextChar">
    <w:name w:val="Balloon Text Char"/>
    <w:basedOn w:val="DefaultParagraphFont"/>
    <w:link w:val="BalloonText"/>
    <w:rsid w:val="000822DA"/>
    <w:rPr>
      <w:rFonts w:ascii="Tahoma" w:hAnsi="Tahoma" w:cs="Tahoma"/>
      <w:sz w:val="16"/>
      <w:szCs w:val="16"/>
      <w:lang w:val="en-GB" w:eastAsia="en-US"/>
    </w:rPr>
  </w:style>
  <w:style w:type="paragraph" w:styleId="ListParagraph">
    <w:name w:val="List Paragraph"/>
    <w:basedOn w:val="Normal"/>
    <w:uiPriority w:val="34"/>
    <w:qFormat/>
    <w:rsid w:val="00D972BD"/>
    <w:pPr>
      <w:ind w:left="720"/>
      <w:contextualSpacing/>
    </w:pPr>
  </w:style>
  <w:style w:type="character" w:customStyle="1" w:styleId="HeaderChar">
    <w:name w:val="Header Char"/>
    <w:basedOn w:val="DefaultParagraphFont"/>
    <w:link w:val="Header"/>
    <w:rsid w:val="001C30D7"/>
    <w:rPr>
      <w:rFonts w:ascii="Arial" w:hAnsi="Arial"/>
      <w:lang w:eastAsia="en-US"/>
    </w:rPr>
  </w:style>
  <w:style w:type="character" w:styleId="CommentReference">
    <w:name w:val="annotation reference"/>
    <w:basedOn w:val="DefaultParagraphFont"/>
    <w:rsid w:val="001C30D7"/>
    <w:rPr>
      <w:sz w:val="16"/>
      <w:szCs w:val="16"/>
    </w:rPr>
  </w:style>
  <w:style w:type="paragraph" w:styleId="CommentText">
    <w:name w:val="annotation text"/>
    <w:basedOn w:val="Normal"/>
    <w:link w:val="CommentTextChar"/>
    <w:rsid w:val="001C30D7"/>
    <w:rPr>
      <w:sz w:val="20"/>
      <w:szCs w:val="20"/>
    </w:rPr>
  </w:style>
  <w:style w:type="character" w:customStyle="1" w:styleId="CommentTextChar">
    <w:name w:val="Comment Text Char"/>
    <w:basedOn w:val="DefaultParagraphFont"/>
    <w:link w:val="CommentText"/>
    <w:rsid w:val="001C30D7"/>
    <w:rPr>
      <w:lang w:val="en-GB" w:eastAsia="en-US"/>
    </w:rPr>
  </w:style>
  <w:style w:type="paragraph" w:styleId="CommentSubject">
    <w:name w:val="annotation subject"/>
    <w:basedOn w:val="CommentText"/>
    <w:next w:val="CommentText"/>
    <w:link w:val="CommentSubjectChar"/>
    <w:rsid w:val="001C30D7"/>
    <w:rPr>
      <w:b/>
      <w:bCs/>
    </w:rPr>
  </w:style>
  <w:style w:type="character" w:customStyle="1" w:styleId="CommentSubjectChar">
    <w:name w:val="Comment Subject Char"/>
    <w:basedOn w:val="CommentTextChar"/>
    <w:link w:val="CommentSubject"/>
    <w:rsid w:val="001C30D7"/>
    <w:rPr>
      <w:b/>
      <w:bCs/>
    </w:rPr>
  </w:style>
  <w:style w:type="paragraph" w:customStyle="1" w:styleId="MajorL2BulletList">
    <w:name w:val="Major L2 Bullet List"/>
    <w:basedOn w:val="Normal"/>
    <w:semiHidden/>
    <w:rsid w:val="00BD4579"/>
    <w:pPr>
      <w:numPr>
        <w:numId w:val="15"/>
      </w:numPr>
      <w:spacing w:line="360" w:lineRule="auto"/>
    </w:pPr>
    <w:rPr>
      <w:rFonts w:ascii="Palatino" w:hAnsi="Palatino"/>
      <w:sz w:val="20"/>
      <w:szCs w:val="20"/>
      <w:lang w:val="en-AU"/>
    </w:rPr>
  </w:style>
  <w:style w:type="paragraph" w:customStyle="1" w:styleId="TableRefHeading">
    <w:name w:val="Table Ref Heading"/>
    <w:basedOn w:val="Normal"/>
    <w:next w:val="Normal"/>
    <w:rsid w:val="00BD4579"/>
    <w:pPr>
      <w:spacing w:after="120" w:line="360" w:lineRule="auto"/>
      <w:outlineLvl w:val="0"/>
    </w:pPr>
    <w:rPr>
      <w:rFonts w:ascii="Palatino" w:hAnsi="Palatino"/>
      <w:b/>
      <w:sz w:val="20"/>
      <w:szCs w:val="20"/>
      <w:lang w:val="en-AU"/>
    </w:rPr>
  </w:style>
  <w:style w:type="paragraph" w:customStyle="1" w:styleId="MajorTableLastBullet">
    <w:name w:val="Major Table Last Bullet"/>
    <w:basedOn w:val="Normal"/>
    <w:semiHidden/>
    <w:rsid w:val="00BD4579"/>
    <w:pPr>
      <w:numPr>
        <w:numId w:val="1"/>
      </w:numPr>
      <w:tabs>
        <w:tab w:val="left" w:pos="357"/>
        <w:tab w:val="left" w:pos="7655"/>
      </w:tabs>
    </w:pPr>
    <w:rPr>
      <w:rFonts w:ascii="Palatino" w:hAnsi="Palatino"/>
      <w:sz w:val="18"/>
      <w:szCs w:val="20"/>
      <w:lang w:val="en-AU"/>
    </w:rPr>
  </w:style>
  <w:style w:type="character" w:customStyle="1" w:styleId="FooterChar">
    <w:name w:val="Footer Char"/>
    <w:basedOn w:val="DefaultParagraphFont"/>
    <w:link w:val="Footer"/>
    <w:uiPriority w:val="99"/>
    <w:rsid w:val="0094203B"/>
    <w:rPr>
      <w:sz w:val="24"/>
      <w:szCs w:val="24"/>
      <w:lang w:val="en-GB" w:eastAsia="en-US"/>
    </w:rPr>
  </w:style>
  <w:style w:type="paragraph" w:styleId="NoSpacing">
    <w:name w:val="No Spacing"/>
    <w:uiPriority w:val="1"/>
    <w:qFormat/>
    <w:rsid w:val="000F0C74"/>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43676924">
      <w:bodyDiv w:val="1"/>
      <w:marLeft w:val="0"/>
      <w:marRight w:val="0"/>
      <w:marTop w:val="0"/>
      <w:marBottom w:val="0"/>
      <w:divBdr>
        <w:top w:val="none" w:sz="0" w:space="0" w:color="auto"/>
        <w:left w:val="none" w:sz="0" w:space="0" w:color="auto"/>
        <w:bottom w:val="none" w:sz="0" w:space="0" w:color="auto"/>
        <w:right w:val="none" w:sz="0" w:space="0" w:color="auto"/>
      </w:divBdr>
    </w:div>
    <w:div w:id="826900017">
      <w:bodyDiv w:val="1"/>
      <w:marLeft w:val="0"/>
      <w:marRight w:val="0"/>
      <w:marTop w:val="0"/>
      <w:marBottom w:val="0"/>
      <w:divBdr>
        <w:top w:val="none" w:sz="0" w:space="0" w:color="auto"/>
        <w:left w:val="none" w:sz="0" w:space="0" w:color="auto"/>
        <w:bottom w:val="none" w:sz="0" w:space="0" w:color="auto"/>
        <w:right w:val="none" w:sz="0" w:space="0" w:color="auto"/>
      </w:divBdr>
      <w:divsChild>
        <w:div w:id="713776172">
          <w:marLeft w:val="0"/>
          <w:marRight w:val="0"/>
          <w:marTop w:val="0"/>
          <w:marBottom w:val="0"/>
          <w:divBdr>
            <w:top w:val="none" w:sz="0" w:space="0" w:color="auto"/>
            <w:left w:val="none" w:sz="0" w:space="0" w:color="auto"/>
            <w:bottom w:val="none" w:sz="0" w:space="0" w:color="auto"/>
            <w:right w:val="none" w:sz="0" w:space="0" w:color="auto"/>
          </w:divBdr>
          <w:divsChild>
            <w:div w:id="4019056">
              <w:marLeft w:val="0"/>
              <w:marRight w:val="0"/>
              <w:marTop w:val="0"/>
              <w:marBottom w:val="0"/>
              <w:divBdr>
                <w:top w:val="none" w:sz="0" w:space="0" w:color="auto"/>
                <w:left w:val="none" w:sz="0" w:space="0" w:color="auto"/>
                <w:bottom w:val="none" w:sz="0" w:space="0" w:color="auto"/>
                <w:right w:val="none" w:sz="0" w:space="0" w:color="auto"/>
              </w:divBdr>
            </w:div>
            <w:div w:id="540901002">
              <w:marLeft w:val="0"/>
              <w:marRight w:val="0"/>
              <w:marTop w:val="0"/>
              <w:marBottom w:val="0"/>
              <w:divBdr>
                <w:top w:val="none" w:sz="0" w:space="0" w:color="auto"/>
                <w:left w:val="none" w:sz="0" w:space="0" w:color="auto"/>
                <w:bottom w:val="none" w:sz="0" w:space="0" w:color="auto"/>
                <w:right w:val="none" w:sz="0" w:space="0" w:color="auto"/>
              </w:divBdr>
            </w:div>
            <w:div w:id="821891363">
              <w:marLeft w:val="0"/>
              <w:marRight w:val="0"/>
              <w:marTop w:val="0"/>
              <w:marBottom w:val="0"/>
              <w:divBdr>
                <w:top w:val="none" w:sz="0" w:space="0" w:color="auto"/>
                <w:left w:val="none" w:sz="0" w:space="0" w:color="auto"/>
                <w:bottom w:val="none" w:sz="0" w:space="0" w:color="auto"/>
                <w:right w:val="none" w:sz="0" w:space="0" w:color="auto"/>
              </w:divBdr>
            </w:div>
            <w:div w:id="142569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436433">
      <w:bodyDiv w:val="1"/>
      <w:marLeft w:val="0"/>
      <w:marRight w:val="0"/>
      <w:marTop w:val="0"/>
      <w:marBottom w:val="0"/>
      <w:divBdr>
        <w:top w:val="none" w:sz="0" w:space="0" w:color="auto"/>
        <w:left w:val="none" w:sz="0" w:space="0" w:color="auto"/>
        <w:bottom w:val="none" w:sz="0" w:space="0" w:color="auto"/>
        <w:right w:val="none" w:sz="0" w:space="0" w:color="auto"/>
      </w:divBdr>
      <w:divsChild>
        <w:div w:id="281503740">
          <w:marLeft w:val="0"/>
          <w:marRight w:val="0"/>
          <w:marTop w:val="0"/>
          <w:marBottom w:val="0"/>
          <w:divBdr>
            <w:top w:val="none" w:sz="0" w:space="0" w:color="auto"/>
            <w:left w:val="none" w:sz="0" w:space="0" w:color="auto"/>
            <w:bottom w:val="none" w:sz="0" w:space="0" w:color="auto"/>
            <w:right w:val="none" w:sz="0" w:space="0" w:color="auto"/>
          </w:divBdr>
          <w:divsChild>
            <w:div w:id="179590394">
              <w:marLeft w:val="0"/>
              <w:marRight w:val="0"/>
              <w:marTop w:val="0"/>
              <w:marBottom w:val="0"/>
              <w:divBdr>
                <w:top w:val="none" w:sz="0" w:space="0" w:color="auto"/>
                <w:left w:val="none" w:sz="0" w:space="0" w:color="auto"/>
                <w:bottom w:val="none" w:sz="0" w:space="0" w:color="auto"/>
                <w:right w:val="none" w:sz="0" w:space="0" w:color="auto"/>
              </w:divBdr>
            </w:div>
            <w:div w:id="722677378">
              <w:marLeft w:val="0"/>
              <w:marRight w:val="0"/>
              <w:marTop w:val="0"/>
              <w:marBottom w:val="0"/>
              <w:divBdr>
                <w:top w:val="none" w:sz="0" w:space="0" w:color="auto"/>
                <w:left w:val="none" w:sz="0" w:space="0" w:color="auto"/>
                <w:bottom w:val="none" w:sz="0" w:space="0" w:color="auto"/>
                <w:right w:val="none" w:sz="0" w:space="0" w:color="auto"/>
              </w:divBdr>
            </w:div>
            <w:div w:id="884953907">
              <w:marLeft w:val="0"/>
              <w:marRight w:val="0"/>
              <w:marTop w:val="0"/>
              <w:marBottom w:val="0"/>
              <w:divBdr>
                <w:top w:val="none" w:sz="0" w:space="0" w:color="auto"/>
                <w:left w:val="none" w:sz="0" w:space="0" w:color="auto"/>
                <w:bottom w:val="none" w:sz="0" w:space="0" w:color="auto"/>
                <w:right w:val="none" w:sz="0" w:space="0" w:color="auto"/>
              </w:divBdr>
            </w:div>
            <w:div w:id="147379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307205">
      <w:bodyDiv w:val="1"/>
      <w:marLeft w:val="0"/>
      <w:marRight w:val="0"/>
      <w:marTop w:val="0"/>
      <w:marBottom w:val="0"/>
      <w:divBdr>
        <w:top w:val="none" w:sz="0" w:space="0" w:color="auto"/>
        <w:left w:val="none" w:sz="0" w:space="0" w:color="auto"/>
        <w:bottom w:val="none" w:sz="0" w:space="0" w:color="auto"/>
        <w:right w:val="none" w:sz="0" w:space="0" w:color="auto"/>
      </w:divBdr>
      <w:divsChild>
        <w:div w:id="368576702">
          <w:marLeft w:val="0"/>
          <w:marRight w:val="0"/>
          <w:marTop w:val="0"/>
          <w:marBottom w:val="0"/>
          <w:divBdr>
            <w:top w:val="none" w:sz="0" w:space="0" w:color="auto"/>
            <w:left w:val="none" w:sz="0" w:space="0" w:color="auto"/>
            <w:bottom w:val="none" w:sz="0" w:space="0" w:color="auto"/>
            <w:right w:val="none" w:sz="0" w:space="0" w:color="auto"/>
          </w:divBdr>
          <w:divsChild>
            <w:div w:id="172501472">
              <w:marLeft w:val="0"/>
              <w:marRight w:val="0"/>
              <w:marTop w:val="0"/>
              <w:marBottom w:val="0"/>
              <w:divBdr>
                <w:top w:val="none" w:sz="0" w:space="0" w:color="auto"/>
                <w:left w:val="none" w:sz="0" w:space="0" w:color="auto"/>
                <w:bottom w:val="none" w:sz="0" w:space="0" w:color="auto"/>
                <w:right w:val="none" w:sz="0" w:space="0" w:color="auto"/>
              </w:divBdr>
            </w:div>
            <w:div w:id="221795318">
              <w:marLeft w:val="0"/>
              <w:marRight w:val="0"/>
              <w:marTop w:val="0"/>
              <w:marBottom w:val="0"/>
              <w:divBdr>
                <w:top w:val="none" w:sz="0" w:space="0" w:color="auto"/>
                <w:left w:val="none" w:sz="0" w:space="0" w:color="auto"/>
                <w:bottom w:val="none" w:sz="0" w:space="0" w:color="auto"/>
                <w:right w:val="none" w:sz="0" w:space="0" w:color="auto"/>
              </w:divBdr>
            </w:div>
            <w:div w:id="861405614">
              <w:marLeft w:val="0"/>
              <w:marRight w:val="0"/>
              <w:marTop w:val="0"/>
              <w:marBottom w:val="0"/>
              <w:divBdr>
                <w:top w:val="none" w:sz="0" w:space="0" w:color="auto"/>
                <w:left w:val="none" w:sz="0" w:space="0" w:color="auto"/>
                <w:bottom w:val="none" w:sz="0" w:space="0" w:color="auto"/>
                <w:right w:val="none" w:sz="0" w:space="0" w:color="auto"/>
              </w:divBdr>
            </w:div>
            <w:div w:id="203846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303164">
      <w:bodyDiv w:val="1"/>
      <w:marLeft w:val="0"/>
      <w:marRight w:val="0"/>
      <w:marTop w:val="0"/>
      <w:marBottom w:val="0"/>
      <w:divBdr>
        <w:top w:val="none" w:sz="0" w:space="0" w:color="auto"/>
        <w:left w:val="none" w:sz="0" w:space="0" w:color="auto"/>
        <w:bottom w:val="none" w:sz="0" w:space="0" w:color="auto"/>
        <w:right w:val="none" w:sz="0" w:space="0" w:color="auto"/>
      </w:divBdr>
      <w:divsChild>
        <w:div w:id="768819033">
          <w:marLeft w:val="0"/>
          <w:marRight w:val="0"/>
          <w:marTop w:val="0"/>
          <w:marBottom w:val="0"/>
          <w:divBdr>
            <w:top w:val="none" w:sz="0" w:space="0" w:color="auto"/>
            <w:left w:val="none" w:sz="0" w:space="0" w:color="auto"/>
            <w:bottom w:val="none" w:sz="0" w:space="0" w:color="auto"/>
            <w:right w:val="none" w:sz="0" w:space="0" w:color="auto"/>
          </w:divBdr>
          <w:divsChild>
            <w:div w:id="1676112201">
              <w:marLeft w:val="0"/>
              <w:marRight w:val="0"/>
              <w:marTop w:val="0"/>
              <w:marBottom w:val="0"/>
              <w:divBdr>
                <w:top w:val="none" w:sz="0" w:space="0" w:color="auto"/>
                <w:left w:val="none" w:sz="0" w:space="0" w:color="auto"/>
                <w:bottom w:val="none" w:sz="0" w:space="0" w:color="auto"/>
                <w:right w:val="none" w:sz="0" w:space="0" w:color="auto"/>
              </w:divBdr>
            </w:div>
            <w:div w:id="1763723376">
              <w:marLeft w:val="0"/>
              <w:marRight w:val="0"/>
              <w:marTop w:val="0"/>
              <w:marBottom w:val="0"/>
              <w:divBdr>
                <w:top w:val="none" w:sz="0" w:space="0" w:color="auto"/>
                <w:left w:val="none" w:sz="0" w:space="0" w:color="auto"/>
                <w:bottom w:val="none" w:sz="0" w:space="0" w:color="auto"/>
                <w:right w:val="none" w:sz="0" w:space="0" w:color="auto"/>
              </w:divBdr>
            </w:div>
            <w:div w:id="1921058212">
              <w:marLeft w:val="0"/>
              <w:marRight w:val="0"/>
              <w:marTop w:val="0"/>
              <w:marBottom w:val="0"/>
              <w:divBdr>
                <w:top w:val="none" w:sz="0" w:space="0" w:color="auto"/>
                <w:left w:val="none" w:sz="0" w:space="0" w:color="auto"/>
                <w:bottom w:val="none" w:sz="0" w:space="0" w:color="auto"/>
                <w:right w:val="none" w:sz="0" w:space="0" w:color="auto"/>
              </w:divBdr>
            </w:div>
            <w:div w:id="207935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image001.jpg@01CB81AB.A136E07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cid:image002.jpg@01CB80DE.E00610A0" TargetMode="External"/><Relationship Id="rId4" Type="http://schemas.openxmlformats.org/officeDocument/2006/relationships/webSettings" Target="webSettings.xml"/><Relationship Id="rId9"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1114</Words>
  <Characters>7047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4</vt:lpstr>
    </vt:vector>
  </TitlesOfParts>
  <Company>DET NSW</Company>
  <LinksUpToDate>false</LinksUpToDate>
  <CharactersWithSpaces>8145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yhardy2</dc:creator>
  <cp:keywords/>
  <dc:description/>
  <cp:lastModifiedBy>Authorised DET User</cp:lastModifiedBy>
  <cp:revision>2</cp:revision>
  <cp:lastPrinted>2009-03-12T23:19:00Z</cp:lastPrinted>
  <dcterms:created xsi:type="dcterms:W3CDTF">2010-11-30T06:22:00Z</dcterms:created>
  <dcterms:modified xsi:type="dcterms:W3CDTF">2010-11-30T06:22:00Z</dcterms:modified>
</cp:coreProperties>
</file>